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AD6F82" w14:textId="65D42DA9" w:rsidR="00E02857" w:rsidRDefault="00E02857">
      <w:pPr>
        <w:pStyle w:val="Heading5"/>
        <w:rPr>
          <w:sz w:val="40"/>
        </w:rPr>
      </w:pPr>
      <w:r>
        <w:rPr>
          <w:sz w:val="40"/>
        </w:rPr>
        <w:t>STCP 18-6 Issue 00</w:t>
      </w:r>
      <w:r w:rsidR="005658C2">
        <w:rPr>
          <w:sz w:val="40"/>
        </w:rPr>
        <w:t>8</w:t>
      </w:r>
      <w:r>
        <w:rPr>
          <w:sz w:val="40"/>
        </w:rPr>
        <w:t xml:space="preserve"> Variation to Agreements </w:t>
      </w:r>
    </w:p>
    <w:p w14:paraId="379BA6CB" w14:textId="77777777" w:rsidR="00E02857" w:rsidRDefault="00E02857"/>
    <w:p w14:paraId="695A880B" w14:textId="77777777" w:rsidR="00E02857" w:rsidRDefault="00E02857">
      <w:pPr>
        <w:pStyle w:val="Heading5"/>
      </w:pPr>
      <w:r>
        <w:t>STC Procedure Document Authorisation</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0" w:author="Steve Baker [NESO]" w:date="2025-10-16T10:25:00Z" w16du:dateUtc="2025-10-16T09:25: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518"/>
        <w:gridCol w:w="2126"/>
        <w:gridCol w:w="2552"/>
        <w:gridCol w:w="1276"/>
        <w:tblGridChange w:id="1">
          <w:tblGrid>
            <w:gridCol w:w="2518"/>
            <w:gridCol w:w="2126"/>
            <w:gridCol w:w="2552"/>
            <w:gridCol w:w="1276"/>
          </w:tblGrid>
        </w:tblGridChange>
      </w:tblGrid>
      <w:tr w:rsidR="00E02857" w14:paraId="43087F48" w14:textId="77777777" w:rsidTr="00461669">
        <w:tc>
          <w:tcPr>
            <w:tcW w:w="2518" w:type="dxa"/>
            <w:tcPrChange w:id="2" w:author="Steve Baker [NESO]" w:date="2025-10-16T10:25:00Z" w16du:dateUtc="2025-10-16T09:25:00Z">
              <w:tcPr>
                <w:tcW w:w="2518" w:type="dxa"/>
              </w:tcPr>
            </w:tcPrChange>
          </w:tcPr>
          <w:p w14:paraId="51220714" w14:textId="77777777" w:rsidR="00E02857" w:rsidRDefault="00E02857">
            <w:pPr>
              <w:spacing w:before="120"/>
              <w:jc w:val="center"/>
              <w:rPr>
                <w:b/>
                <w:color w:val="000000"/>
              </w:rPr>
            </w:pPr>
            <w:r>
              <w:rPr>
                <w:b/>
                <w:color w:val="000000"/>
              </w:rPr>
              <w:t>Company</w:t>
            </w:r>
          </w:p>
        </w:tc>
        <w:tc>
          <w:tcPr>
            <w:tcW w:w="2126" w:type="dxa"/>
            <w:tcPrChange w:id="3" w:author="Steve Baker [NESO]" w:date="2025-10-16T10:25:00Z" w16du:dateUtc="2025-10-16T09:25:00Z">
              <w:tcPr>
                <w:tcW w:w="2126" w:type="dxa"/>
              </w:tcPr>
            </w:tcPrChange>
          </w:tcPr>
          <w:p w14:paraId="2176787D" w14:textId="77777777" w:rsidR="00E02857" w:rsidRDefault="00E02857">
            <w:pPr>
              <w:spacing w:before="120"/>
              <w:jc w:val="center"/>
              <w:rPr>
                <w:b/>
                <w:color w:val="000000"/>
              </w:rPr>
            </w:pPr>
            <w:r>
              <w:rPr>
                <w:b/>
                <w:color w:val="000000"/>
              </w:rPr>
              <w:t>Name of Party Representative</w:t>
            </w:r>
          </w:p>
        </w:tc>
        <w:tc>
          <w:tcPr>
            <w:tcW w:w="2552" w:type="dxa"/>
            <w:tcPrChange w:id="4" w:author="Steve Baker [NESO]" w:date="2025-10-16T10:25:00Z" w16du:dateUtc="2025-10-16T09:25:00Z">
              <w:tcPr>
                <w:tcW w:w="2552" w:type="dxa"/>
              </w:tcPr>
            </w:tcPrChange>
          </w:tcPr>
          <w:p w14:paraId="58F90E4D" w14:textId="77777777" w:rsidR="00E02857" w:rsidRDefault="00E02857">
            <w:pPr>
              <w:spacing w:before="120"/>
              <w:jc w:val="center"/>
              <w:rPr>
                <w:b/>
                <w:color w:val="000000"/>
              </w:rPr>
            </w:pPr>
            <w:r>
              <w:rPr>
                <w:b/>
                <w:color w:val="000000"/>
              </w:rPr>
              <w:t>Signature</w:t>
            </w:r>
          </w:p>
        </w:tc>
        <w:tc>
          <w:tcPr>
            <w:tcW w:w="1276" w:type="dxa"/>
            <w:tcPrChange w:id="5" w:author="Steve Baker [NESO]" w:date="2025-10-16T10:25:00Z" w16du:dateUtc="2025-10-16T09:25:00Z">
              <w:tcPr>
                <w:tcW w:w="1276" w:type="dxa"/>
              </w:tcPr>
            </w:tcPrChange>
          </w:tcPr>
          <w:p w14:paraId="65A69755" w14:textId="77777777" w:rsidR="00E02857" w:rsidRDefault="00E02857">
            <w:pPr>
              <w:spacing w:before="120"/>
              <w:jc w:val="center"/>
              <w:rPr>
                <w:b/>
                <w:color w:val="000000"/>
              </w:rPr>
            </w:pPr>
            <w:r>
              <w:rPr>
                <w:b/>
                <w:color w:val="000000"/>
              </w:rPr>
              <w:t>Date</w:t>
            </w:r>
          </w:p>
        </w:tc>
      </w:tr>
      <w:tr w:rsidR="00867786" w14:paraId="530DAA6A" w14:textId="77777777" w:rsidTr="00461669">
        <w:tc>
          <w:tcPr>
            <w:tcW w:w="2518" w:type="dxa"/>
            <w:tcPrChange w:id="6" w:author="Steve Baker [NESO]" w:date="2025-10-16T10:25:00Z" w16du:dateUtc="2025-10-16T09:25:00Z">
              <w:tcPr>
                <w:tcW w:w="2518" w:type="dxa"/>
              </w:tcPr>
            </w:tcPrChange>
          </w:tcPr>
          <w:p w14:paraId="3807BA1C" w14:textId="653EA2C8" w:rsidR="00867786" w:rsidRDefault="00D551EA">
            <w:pPr>
              <w:autoSpaceDE w:val="0"/>
              <w:autoSpaceDN w:val="0"/>
              <w:adjustRightInd w:val="0"/>
              <w:spacing w:after="0"/>
              <w:rPr>
                <w:sz w:val="22"/>
                <w:lang w:eastAsia="en-GB"/>
              </w:rPr>
            </w:pPr>
            <w:r>
              <w:rPr>
                <w:sz w:val="22"/>
                <w:lang w:eastAsia="en-GB"/>
              </w:rPr>
              <w:t>The Company</w:t>
            </w:r>
          </w:p>
        </w:tc>
        <w:tc>
          <w:tcPr>
            <w:tcW w:w="2126" w:type="dxa"/>
            <w:tcPrChange w:id="7" w:author="Steve Baker [NESO]" w:date="2025-10-16T10:25:00Z" w16du:dateUtc="2025-10-16T09:25:00Z">
              <w:tcPr>
                <w:tcW w:w="2126" w:type="dxa"/>
              </w:tcPr>
            </w:tcPrChange>
          </w:tcPr>
          <w:p w14:paraId="1B7B8C8E" w14:textId="77777777" w:rsidR="00867786" w:rsidRDefault="00867786">
            <w:pPr>
              <w:spacing w:before="120"/>
              <w:rPr>
                <w:color w:val="000000"/>
              </w:rPr>
            </w:pPr>
          </w:p>
        </w:tc>
        <w:tc>
          <w:tcPr>
            <w:tcW w:w="2552" w:type="dxa"/>
            <w:tcPrChange w:id="8" w:author="Steve Baker [NESO]" w:date="2025-10-16T10:25:00Z" w16du:dateUtc="2025-10-16T09:25:00Z">
              <w:tcPr>
                <w:tcW w:w="2552" w:type="dxa"/>
              </w:tcPr>
            </w:tcPrChange>
          </w:tcPr>
          <w:p w14:paraId="6DCBE8E4" w14:textId="77777777" w:rsidR="00867786" w:rsidRDefault="00867786">
            <w:pPr>
              <w:rPr>
                <w:color w:val="000000"/>
              </w:rPr>
            </w:pPr>
          </w:p>
        </w:tc>
        <w:tc>
          <w:tcPr>
            <w:tcW w:w="1276" w:type="dxa"/>
            <w:tcPrChange w:id="9" w:author="Steve Baker [NESO]" w:date="2025-10-16T10:25:00Z" w16du:dateUtc="2025-10-16T09:25:00Z">
              <w:tcPr>
                <w:tcW w:w="1276" w:type="dxa"/>
              </w:tcPr>
            </w:tcPrChange>
          </w:tcPr>
          <w:p w14:paraId="42B273B4" w14:textId="77777777" w:rsidR="00867786" w:rsidRDefault="00867786">
            <w:pPr>
              <w:rPr>
                <w:color w:val="000000"/>
              </w:rPr>
            </w:pPr>
          </w:p>
        </w:tc>
      </w:tr>
      <w:tr w:rsidR="00E02857" w14:paraId="53A02985" w14:textId="77777777" w:rsidTr="00461669">
        <w:tc>
          <w:tcPr>
            <w:tcW w:w="2518" w:type="dxa"/>
            <w:tcPrChange w:id="10" w:author="Steve Baker [NESO]" w:date="2025-10-16T10:25:00Z" w16du:dateUtc="2025-10-16T09:25:00Z">
              <w:tcPr>
                <w:tcW w:w="2518" w:type="dxa"/>
              </w:tcPr>
            </w:tcPrChange>
          </w:tcPr>
          <w:p w14:paraId="4E4F7F2C" w14:textId="77777777" w:rsidR="00E02857" w:rsidRDefault="00E02857">
            <w:pPr>
              <w:autoSpaceDE w:val="0"/>
              <w:autoSpaceDN w:val="0"/>
              <w:adjustRightInd w:val="0"/>
              <w:spacing w:after="0"/>
              <w:rPr>
                <w:sz w:val="22"/>
                <w:lang w:eastAsia="en-GB"/>
              </w:rPr>
            </w:pPr>
            <w:r>
              <w:rPr>
                <w:sz w:val="22"/>
                <w:lang w:eastAsia="en-GB"/>
              </w:rPr>
              <w:t>National Grid</w:t>
            </w:r>
          </w:p>
          <w:p w14:paraId="5ACE8C94" w14:textId="77777777" w:rsidR="00E02857" w:rsidRDefault="00E02857">
            <w:pPr>
              <w:spacing w:before="120"/>
              <w:rPr>
                <w:color w:val="000000"/>
              </w:rPr>
            </w:pPr>
            <w:r>
              <w:rPr>
                <w:sz w:val="22"/>
                <w:lang w:eastAsia="en-GB"/>
              </w:rPr>
              <w:t>Electricity Transmission plc</w:t>
            </w:r>
          </w:p>
        </w:tc>
        <w:tc>
          <w:tcPr>
            <w:tcW w:w="2126" w:type="dxa"/>
            <w:tcPrChange w:id="11" w:author="Steve Baker [NESO]" w:date="2025-10-16T10:25:00Z" w16du:dateUtc="2025-10-16T09:25:00Z">
              <w:tcPr>
                <w:tcW w:w="2126" w:type="dxa"/>
              </w:tcPr>
            </w:tcPrChange>
          </w:tcPr>
          <w:p w14:paraId="40F4028D" w14:textId="77777777" w:rsidR="00E02857" w:rsidRDefault="00E02857">
            <w:pPr>
              <w:spacing w:before="120"/>
              <w:rPr>
                <w:color w:val="000000"/>
              </w:rPr>
            </w:pPr>
          </w:p>
        </w:tc>
        <w:tc>
          <w:tcPr>
            <w:tcW w:w="2552" w:type="dxa"/>
            <w:tcPrChange w:id="12" w:author="Steve Baker [NESO]" w:date="2025-10-16T10:25:00Z" w16du:dateUtc="2025-10-16T09:25:00Z">
              <w:tcPr>
                <w:tcW w:w="2552" w:type="dxa"/>
              </w:tcPr>
            </w:tcPrChange>
          </w:tcPr>
          <w:p w14:paraId="6C12AD91" w14:textId="77777777" w:rsidR="00E02857" w:rsidRDefault="00E02857">
            <w:pPr>
              <w:rPr>
                <w:color w:val="000000"/>
              </w:rPr>
            </w:pPr>
          </w:p>
        </w:tc>
        <w:tc>
          <w:tcPr>
            <w:tcW w:w="1276" w:type="dxa"/>
            <w:tcPrChange w:id="13" w:author="Steve Baker [NESO]" w:date="2025-10-16T10:25:00Z" w16du:dateUtc="2025-10-16T09:25:00Z">
              <w:tcPr>
                <w:tcW w:w="1276" w:type="dxa"/>
              </w:tcPr>
            </w:tcPrChange>
          </w:tcPr>
          <w:p w14:paraId="2399856B" w14:textId="77777777" w:rsidR="00E02857" w:rsidRDefault="00E02857">
            <w:pPr>
              <w:rPr>
                <w:color w:val="000000"/>
              </w:rPr>
            </w:pPr>
          </w:p>
        </w:tc>
      </w:tr>
      <w:tr w:rsidR="00E02857" w14:paraId="5405F138" w14:textId="77777777" w:rsidTr="00461669">
        <w:trPr>
          <w:trHeight w:val="675"/>
          <w:trPrChange w:id="14" w:author="Steve Baker [NESO]" w:date="2025-10-16T10:25:00Z" w16du:dateUtc="2025-10-16T09:25:00Z">
            <w:trPr>
              <w:trHeight w:val="675"/>
            </w:trPr>
          </w:trPrChange>
        </w:trPr>
        <w:tc>
          <w:tcPr>
            <w:tcW w:w="2518" w:type="dxa"/>
            <w:tcPrChange w:id="15" w:author="Steve Baker [NESO]" w:date="2025-10-16T10:25:00Z" w16du:dateUtc="2025-10-16T09:25:00Z">
              <w:tcPr>
                <w:tcW w:w="2518" w:type="dxa"/>
              </w:tcPr>
            </w:tcPrChange>
          </w:tcPr>
          <w:p w14:paraId="4265B061" w14:textId="77777777" w:rsidR="00E02857" w:rsidRDefault="00E02857">
            <w:pPr>
              <w:spacing w:before="120"/>
              <w:rPr>
                <w:color w:val="000000"/>
              </w:rPr>
            </w:pPr>
            <w:r>
              <w:rPr>
                <w:sz w:val="22"/>
                <w:lang w:eastAsia="en-GB"/>
              </w:rPr>
              <w:t>SP Transmission Ltd</w:t>
            </w:r>
          </w:p>
        </w:tc>
        <w:tc>
          <w:tcPr>
            <w:tcW w:w="2126" w:type="dxa"/>
            <w:tcPrChange w:id="16" w:author="Steve Baker [NESO]" w:date="2025-10-16T10:25:00Z" w16du:dateUtc="2025-10-16T09:25:00Z">
              <w:tcPr>
                <w:tcW w:w="2126" w:type="dxa"/>
              </w:tcPr>
            </w:tcPrChange>
          </w:tcPr>
          <w:p w14:paraId="522C43A4" w14:textId="77777777" w:rsidR="00E02857" w:rsidRDefault="00E02857">
            <w:pPr>
              <w:spacing w:before="120"/>
              <w:rPr>
                <w:color w:val="000000"/>
              </w:rPr>
            </w:pPr>
          </w:p>
        </w:tc>
        <w:tc>
          <w:tcPr>
            <w:tcW w:w="2552" w:type="dxa"/>
            <w:tcPrChange w:id="17" w:author="Steve Baker [NESO]" w:date="2025-10-16T10:25:00Z" w16du:dateUtc="2025-10-16T09:25:00Z">
              <w:tcPr>
                <w:tcW w:w="2552" w:type="dxa"/>
              </w:tcPr>
            </w:tcPrChange>
          </w:tcPr>
          <w:p w14:paraId="072BD295" w14:textId="77777777" w:rsidR="00E02857" w:rsidRDefault="00E02857">
            <w:pPr>
              <w:rPr>
                <w:color w:val="000000"/>
              </w:rPr>
            </w:pPr>
          </w:p>
        </w:tc>
        <w:tc>
          <w:tcPr>
            <w:tcW w:w="1276" w:type="dxa"/>
            <w:tcPrChange w:id="18" w:author="Steve Baker [NESO]" w:date="2025-10-16T10:25:00Z" w16du:dateUtc="2025-10-16T09:25:00Z">
              <w:tcPr>
                <w:tcW w:w="1276" w:type="dxa"/>
              </w:tcPr>
            </w:tcPrChange>
          </w:tcPr>
          <w:p w14:paraId="373A561A" w14:textId="77777777" w:rsidR="00E02857" w:rsidRDefault="00E02857">
            <w:pPr>
              <w:rPr>
                <w:color w:val="000000"/>
              </w:rPr>
            </w:pPr>
          </w:p>
        </w:tc>
      </w:tr>
      <w:tr w:rsidR="00E02857" w14:paraId="578537F0" w14:textId="77777777" w:rsidTr="00461669">
        <w:tc>
          <w:tcPr>
            <w:tcW w:w="2518" w:type="dxa"/>
            <w:tcPrChange w:id="19" w:author="Steve Baker [NESO]" w:date="2025-10-16T10:25:00Z" w16du:dateUtc="2025-10-16T09:25:00Z">
              <w:tcPr>
                <w:tcW w:w="2518" w:type="dxa"/>
              </w:tcPr>
            </w:tcPrChange>
          </w:tcPr>
          <w:p w14:paraId="0303E004" w14:textId="77777777" w:rsidR="00E02857" w:rsidRDefault="00E02857">
            <w:pPr>
              <w:autoSpaceDE w:val="0"/>
              <w:autoSpaceDN w:val="0"/>
              <w:adjustRightInd w:val="0"/>
              <w:spacing w:after="0"/>
              <w:rPr>
                <w:sz w:val="22"/>
                <w:lang w:eastAsia="en-GB"/>
              </w:rPr>
            </w:pPr>
            <w:r>
              <w:rPr>
                <w:sz w:val="22"/>
                <w:lang w:eastAsia="en-GB"/>
              </w:rPr>
              <w:t>Scottish Hydro-Electric</w:t>
            </w:r>
          </w:p>
          <w:p w14:paraId="46B5B7CB" w14:textId="77777777" w:rsidR="00E02857" w:rsidRDefault="00E02857">
            <w:pPr>
              <w:spacing w:before="120"/>
              <w:rPr>
                <w:color w:val="000000"/>
              </w:rPr>
            </w:pPr>
            <w:r>
              <w:rPr>
                <w:sz w:val="22"/>
                <w:lang w:eastAsia="en-GB"/>
              </w:rPr>
              <w:t xml:space="preserve">Transmission </w:t>
            </w:r>
            <w:r w:rsidR="00695553">
              <w:rPr>
                <w:sz w:val="22"/>
                <w:lang w:eastAsia="en-GB"/>
              </w:rPr>
              <w:t>p</w:t>
            </w:r>
            <w:r w:rsidR="00114EAC">
              <w:rPr>
                <w:sz w:val="22"/>
                <w:lang w:eastAsia="en-GB"/>
              </w:rPr>
              <w:t>lc</w:t>
            </w:r>
          </w:p>
        </w:tc>
        <w:tc>
          <w:tcPr>
            <w:tcW w:w="2126" w:type="dxa"/>
            <w:tcPrChange w:id="20" w:author="Steve Baker [NESO]" w:date="2025-10-16T10:25:00Z" w16du:dateUtc="2025-10-16T09:25:00Z">
              <w:tcPr>
                <w:tcW w:w="2126" w:type="dxa"/>
              </w:tcPr>
            </w:tcPrChange>
          </w:tcPr>
          <w:p w14:paraId="4458C562" w14:textId="77777777" w:rsidR="00E02857" w:rsidRDefault="00E02857">
            <w:pPr>
              <w:spacing w:before="120"/>
              <w:rPr>
                <w:color w:val="000000"/>
              </w:rPr>
            </w:pPr>
          </w:p>
        </w:tc>
        <w:tc>
          <w:tcPr>
            <w:tcW w:w="2552" w:type="dxa"/>
            <w:tcPrChange w:id="21" w:author="Steve Baker [NESO]" w:date="2025-10-16T10:25:00Z" w16du:dateUtc="2025-10-16T09:25:00Z">
              <w:tcPr>
                <w:tcW w:w="2552" w:type="dxa"/>
              </w:tcPr>
            </w:tcPrChange>
          </w:tcPr>
          <w:p w14:paraId="1C991AE5" w14:textId="77777777" w:rsidR="00E02857" w:rsidRDefault="00E02857">
            <w:pPr>
              <w:rPr>
                <w:color w:val="000000"/>
              </w:rPr>
            </w:pPr>
          </w:p>
        </w:tc>
        <w:tc>
          <w:tcPr>
            <w:tcW w:w="1276" w:type="dxa"/>
            <w:tcPrChange w:id="22" w:author="Steve Baker [NESO]" w:date="2025-10-16T10:25:00Z" w16du:dateUtc="2025-10-16T09:25:00Z">
              <w:tcPr>
                <w:tcW w:w="1276" w:type="dxa"/>
              </w:tcPr>
            </w:tcPrChange>
          </w:tcPr>
          <w:p w14:paraId="38A971F3" w14:textId="77777777" w:rsidR="00E02857" w:rsidRDefault="00E02857">
            <w:pPr>
              <w:rPr>
                <w:color w:val="000000"/>
              </w:rPr>
            </w:pPr>
          </w:p>
        </w:tc>
      </w:tr>
      <w:tr w:rsidR="001B117F" w14:paraId="05864538" w14:textId="77777777" w:rsidTr="00461669">
        <w:tc>
          <w:tcPr>
            <w:tcW w:w="2518" w:type="dxa"/>
            <w:tcPrChange w:id="23" w:author="Steve Baker [NESO]" w:date="2025-10-16T10:25:00Z" w16du:dateUtc="2025-10-16T09:25:00Z">
              <w:tcPr>
                <w:tcW w:w="2518" w:type="dxa"/>
              </w:tcPr>
            </w:tcPrChange>
          </w:tcPr>
          <w:p w14:paraId="2CBFE906" w14:textId="77777777" w:rsidR="001B117F" w:rsidRDefault="00E50750">
            <w:pPr>
              <w:autoSpaceDE w:val="0"/>
              <w:autoSpaceDN w:val="0"/>
              <w:adjustRightInd w:val="0"/>
              <w:spacing w:after="0"/>
              <w:rPr>
                <w:sz w:val="22"/>
                <w:lang w:eastAsia="en-GB"/>
              </w:rPr>
            </w:pPr>
            <w:r>
              <w:rPr>
                <w:sz w:val="22"/>
                <w:lang w:eastAsia="en-GB"/>
              </w:rPr>
              <w:t xml:space="preserve"> Offshore Transmission Owners</w:t>
            </w:r>
          </w:p>
        </w:tc>
        <w:tc>
          <w:tcPr>
            <w:tcW w:w="2126" w:type="dxa"/>
            <w:tcPrChange w:id="24" w:author="Steve Baker [NESO]" w:date="2025-10-16T10:25:00Z" w16du:dateUtc="2025-10-16T09:25:00Z">
              <w:tcPr>
                <w:tcW w:w="2126" w:type="dxa"/>
              </w:tcPr>
            </w:tcPrChange>
          </w:tcPr>
          <w:p w14:paraId="595B682A" w14:textId="77777777" w:rsidR="001B117F" w:rsidRDefault="001B117F">
            <w:pPr>
              <w:spacing w:before="120"/>
              <w:rPr>
                <w:color w:val="000000"/>
              </w:rPr>
            </w:pPr>
          </w:p>
        </w:tc>
        <w:tc>
          <w:tcPr>
            <w:tcW w:w="2552" w:type="dxa"/>
            <w:tcPrChange w:id="25" w:author="Steve Baker [NESO]" w:date="2025-10-16T10:25:00Z" w16du:dateUtc="2025-10-16T09:25:00Z">
              <w:tcPr>
                <w:tcW w:w="2552" w:type="dxa"/>
              </w:tcPr>
            </w:tcPrChange>
          </w:tcPr>
          <w:p w14:paraId="22B7FD0F" w14:textId="77777777" w:rsidR="001B117F" w:rsidRDefault="001B117F">
            <w:pPr>
              <w:rPr>
                <w:color w:val="000000"/>
              </w:rPr>
            </w:pPr>
          </w:p>
        </w:tc>
        <w:tc>
          <w:tcPr>
            <w:tcW w:w="1276" w:type="dxa"/>
            <w:tcPrChange w:id="26" w:author="Steve Baker [NESO]" w:date="2025-10-16T10:25:00Z" w16du:dateUtc="2025-10-16T09:25:00Z">
              <w:tcPr>
                <w:tcW w:w="1276" w:type="dxa"/>
              </w:tcPr>
            </w:tcPrChange>
          </w:tcPr>
          <w:p w14:paraId="0773EE36" w14:textId="77777777" w:rsidR="001B117F" w:rsidRDefault="001B117F">
            <w:pPr>
              <w:rPr>
                <w:color w:val="000000"/>
              </w:rPr>
            </w:pPr>
          </w:p>
        </w:tc>
      </w:tr>
      <w:tr w:rsidR="00461669" w14:paraId="23C40CFD" w14:textId="77777777" w:rsidTr="00461669">
        <w:trPr>
          <w:ins w:id="27" w:author="Steve Baker [NESO]" w:date="2025-10-16T10:25:00Z" w16du:dateUtc="2025-10-16T09:25:00Z"/>
        </w:trPr>
        <w:tc>
          <w:tcPr>
            <w:tcW w:w="2518" w:type="dxa"/>
            <w:tcPrChange w:id="28" w:author="Steve Baker [NESO]" w:date="2025-10-16T10:25:00Z" w16du:dateUtc="2025-10-16T09:25:00Z">
              <w:tcPr>
                <w:tcW w:w="2518" w:type="dxa"/>
              </w:tcPr>
            </w:tcPrChange>
          </w:tcPr>
          <w:p w14:paraId="4F149466" w14:textId="46F34208" w:rsidR="00461669" w:rsidRDefault="007A0131">
            <w:pPr>
              <w:autoSpaceDE w:val="0"/>
              <w:autoSpaceDN w:val="0"/>
              <w:adjustRightInd w:val="0"/>
              <w:spacing w:after="0"/>
              <w:rPr>
                <w:ins w:id="29" w:author="Steve Baker [NESO]" w:date="2025-10-16T10:25:00Z" w16du:dateUtc="2025-10-16T09:25:00Z"/>
                <w:sz w:val="22"/>
                <w:lang w:eastAsia="en-GB"/>
              </w:rPr>
            </w:pPr>
            <w:ins w:id="30" w:author="Steve Baker [NESO]" w:date="2025-10-16T10:26:00Z" w16du:dateUtc="2025-10-16T09:26:00Z">
              <w:r>
                <w:rPr>
                  <w:rStyle w:val="normaltextrun"/>
                  <w:rFonts w:cs="Arial"/>
                  <w:color w:val="000000"/>
                  <w:sz w:val="22"/>
                  <w:szCs w:val="22"/>
                  <w:bdr w:val="none" w:sz="0" w:space="0" w:color="auto" w:frame="1"/>
                </w:rPr>
                <w:t>Competitively Appointed Transmission Owners</w:t>
              </w:r>
            </w:ins>
          </w:p>
        </w:tc>
        <w:tc>
          <w:tcPr>
            <w:tcW w:w="2126" w:type="dxa"/>
            <w:tcPrChange w:id="31" w:author="Steve Baker [NESO]" w:date="2025-10-16T10:25:00Z" w16du:dateUtc="2025-10-16T09:25:00Z">
              <w:tcPr>
                <w:tcW w:w="2126" w:type="dxa"/>
              </w:tcPr>
            </w:tcPrChange>
          </w:tcPr>
          <w:p w14:paraId="638DEF5C" w14:textId="77777777" w:rsidR="00461669" w:rsidRDefault="00461669">
            <w:pPr>
              <w:spacing w:before="120"/>
              <w:rPr>
                <w:ins w:id="32" w:author="Steve Baker [NESO]" w:date="2025-10-16T10:25:00Z" w16du:dateUtc="2025-10-16T09:25:00Z"/>
                <w:color w:val="000000"/>
              </w:rPr>
            </w:pPr>
          </w:p>
        </w:tc>
        <w:tc>
          <w:tcPr>
            <w:tcW w:w="2552" w:type="dxa"/>
            <w:tcPrChange w:id="33" w:author="Steve Baker [NESO]" w:date="2025-10-16T10:25:00Z" w16du:dateUtc="2025-10-16T09:25:00Z">
              <w:tcPr>
                <w:tcW w:w="2552" w:type="dxa"/>
              </w:tcPr>
            </w:tcPrChange>
          </w:tcPr>
          <w:p w14:paraId="57248240" w14:textId="77777777" w:rsidR="00461669" w:rsidRDefault="00461669">
            <w:pPr>
              <w:rPr>
                <w:ins w:id="34" w:author="Steve Baker [NESO]" w:date="2025-10-16T10:25:00Z" w16du:dateUtc="2025-10-16T09:25:00Z"/>
                <w:color w:val="000000"/>
              </w:rPr>
            </w:pPr>
          </w:p>
        </w:tc>
        <w:tc>
          <w:tcPr>
            <w:tcW w:w="1276" w:type="dxa"/>
            <w:tcPrChange w:id="35" w:author="Steve Baker [NESO]" w:date="2025-10-16T10:25:00Z" w16du:dateUtc="2025-10-16T09:25:00Z">
              <w:tcPr>
                <w:tcW w:w="1276" w:type="dxa"/>
              </w:tcPr>
            </w:tcPrChange>
          </w:tcPr>
          <w:p w14:paraId="2EA5A552" w14:textId="77777777" w:rsidR="00461669" w:rsidRDefault="00461669">
            <w:pPr>
              <w:rPr>
                <w:ins w:id="36" w:author="Steve Baker [NESO]" w:date="2025-10-16T10:25:00Z" w16du:dateUtc="2025-10-16T09:25:00Z"/>
                <w:color w:val="000000"/>
              </w:rPr>
            </w:pPr>
          </w:p>
        </w:tc>
      </w:tr>
    </w:tbl>
    <w:p w14:paraId="0B1A2048" w14:textId="77777777" w:rsidR="00E02857" w:rsidRDefault="00E02857"/>
    <w:p w14:paraId="045520B5" w14:textId="77777777" w:rsidR="00E02857" w:rsidRDefault="00E02857">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50D47C38" w14:textId="77777777" w:rsidR="00E02857" w:rsidRDefault="00E02857"/>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E02857" w14:paraId="40682A39" w14:textId="77777777" w:rsidTr="00D551EA">
        <w:tc>
          <w:tcPr>
            <w:tcW w:w="1526" w:type="dxa"/>
          </w:tcPr>
          <w:p w14:paraId="02AE6097" w14:textId="77777777" w:rsidR="00E02857" w:rsidRDefault="00E02857">
            <w:r>
              <w:t>Issue 001</w:t>
            </w:r>
          </w:p>
        </w:tc>
        <w:tc>
          <w:tcPr>
            <w:tcW w:w="1417" w:type="dxa"/>
          </w:tcPr>
          <w:p w14:paraId="76BC3813" w14:textId="77777777" w:rsidR="00E02857" w:rsidRDefault="00E02857">
            <w:r>
              <w:t>24/02/2005</w:t>
            </w:r>
          </w:p>
        </w:tc>
        <w:tc>
          <w:tcPr>
            <w:tcW w:w="5579" w:type="dxa"/>
          </w:tcPr>
          <w:p w14:paraId="2DC02C17" w14:textId="77777777" w:rsidR="00E02857" w:rsidRDefault="00E02857">
            <w:pPr>
              <w:autoSpaceDE w:val="0"/>
              <w:autoSpaceDN w:val="0"/>
              <w:adjustRightInd w:val="0"/>
              <w:spacing w:after="0"/>
              <w:rPr>
                <w:lang w:eastAsia="en-GB"/>
              </w:rPr>
            </w:pPr>
            <w:r>
              <w:rPr>
                <w:lang w:eastAsia="en-GB"/>
              </w:rPr>
              <w:t>BETTA Go-Live Version</w:t>
            </w:r>
          </w:p>
        </w:tc>
      </w:tr>
      <w:tr w:rsidR="00E02857" w14:paraId="1E75B9DE" w14:textId="77777777" w:rsidTr="00D551EA">
        <w:tc>
          <w:tcPr>
            <w:tcW w:w="1526" w:type="dxa"/>
          </w:tcPr>
          <w:p w14:paraId="7728AB90" w14:textId="77777777" w:rsidR="00E02857" w:rsidRDefault="00E02857">
            <w:r>
              <w:t>Issue 002</w:t>
            </w:r>
          </w:p>
        </w:tc>
        <w:tc>
          <w:tcPr>
            <w:tcW w:w="1417" w:type="dxa"/>
          </w:tcPr>
          <w:p w14:paraId="6E4AB1DD" w14:textId="77777777" w:rsidR="00E02857" w:rsidRDefault="00E02857">
            <w:r>
              <w:t>26/05/2005</w:t>
            </w:r>
          </w:p>
        </w:tc>
        <w:tc>
          <w:tcPr>
            <w:tcW w:w="5579" w:type="dxa"/>
          </w:tcPr>
          <w:p w14:paraId="4296638C" w14:textId="77777777" w:rsidR="00E02857" w:rsidRDefault="00E02857">
            <w:r>
              <w:t>Issue 002 incorporating PA013</w:t>
            </w:r>
          </w:p>
        </w:tc>
      </w:tr>
      <w:tr w:rsidR="00E02857" w14:paraId="51CC6703" w14:textId="77777777" w:rsidTr="00D551EA">
        <w:tc>
          <w:tcPr>
            <w:tcW w:w="1526" w:type="dxa"/>
          </w:tcPr>
          <w:p w14:paraId="2568427B" w14:textId="77777777" w:rsidR="00E02857" w:rsidRDefault="00E02857">
            <w:r>
              <w:t>Issue 003</w:t>
            </w:r>
          </w:p>
        </w:tc>
        <w:tc>
          <w:tcPr>
            <w:tcW w:w="1417" w:type="dxa"/>
          </w:tcPr>
          <w:p w14:paraId="2BCB3171" w14:textId="77777777" w:rsidR="00E02857" w:rsidRDefault="00E02857">
            <w:r>
              <w:t>25/10/2005</w:t>
            </w:r>
          </w:p>
        </w:tc>
        <w:tc>
          <w:tcPr>
            <w:tcW w:w="5579" w:type="dxa"/>
          </w:tcPr>
          <w:p w14:paraId="2D347DD7" w14:textId="77777777" w:rsidR="00E02857" w:rsidRDefault="00E02857">
            <w:r>
              <w:t>Issue 003 incorporating PA034 &amp; PA037</w:t>
            </w:r>
          </w:p>
        </w:tc>
      </w:tr>
      <w:tr w:rsidR="00E50750" w14:paraId="51DC441D" w14:textId="77777777" w:rsidTr="00D551EA">
        <w:tc>
          <w:tcPr>
            <w:tcW w:w="1526" w:type="dxa"/>
          </w:tcPr>
          <w:p w14:paraId="2998C9FD" w14:textId="77777777" w:rsidR="00E50750" w:rsidRDefault="00E50750">
            <w:r>
              <w:t>Issue 004</w:t>
            </w:r>
          </w:p>
        </w:tc>
        <w:tc>
          <w:tcPr>
            <w:tcW w:w="1417" w:type="dxa"/>
          </w:tcPr>
          <w:p w14:paraId="6589B7F7" w14:textId="77777777" w:rsidR="00E50750" w:rsidRDefault="00E64098">
            <w:r>
              <w:t>17/12</w:t>
            </w:r>
            <w:r w:rsidR="00E50750">
              <w:t>/2009</w:t>
            </w:r>
          </w:p>
        </w:tc>
        <w:tc>
          <w:tcPr>
            <w:tcW w:w="5579" w:type="dxa"/>
          </w:tcPr>
          <w:p w14:paraId="6F635C63" w14:textId="77777777" w:rsidR="00E50750" w:rsidRDefault="00E50750">
            <w:r>
              <w:t>Issue 004 incorporating changes for offshore regime</w:t>
            </w:r>
          </w:p>
        </w:tc>
      </w:tr>
      <w:tr w:rsidR="00067C04" w14:paraId="2647D09A" w14:textId="77777777" w:rsidTr="00D551EA">
        <w:tc>
          <w:tcPr>
            <w:tcW w:w="1526" w:type="dxa"/>
          </w:tcPr>
          <w:p w14:paraId="0A2DFA02" w14:textId="77777777" w:rsidR="00067C04" w:rsidRDefault="00067C04">
            <w:r>
              <w:t>Issue 005</w:t>
            </w:r>
          </w:p>
        </w:tc>
        <w:tc>
          <w:tcPr>
            <w:tcW w:w="1417" w:type="dxa"/>
          </w:tcPr>
          <w:p w14:paraId="20DCE0AA" w14:textId="77777777" w:rsidR="00067C04" w:rsidRDefault="00067C04">
            <w:r>
              <w:t>01/04/2019</w:t>
            </w:r>
          </w:p>
        </w:tc>
        <w:tc>
          <w:tcPr>
            <w:tcW w:w="5579" w:type="dxa"/>
          </w:tcPr>
          <w:p w14:paraId="54A3AD9A" w14:textId="77777777" w:rsidR="00067C04" w:rsidRDefault="00067C04">
            <w:r>
              <w:t>Issue 005 incorporating National Grid Legal Separation changes</w:t>
            </w:r>
          </w:p>
        </w:tc>
      </w:tr>
      <w:tr w:rsidR="00157D3A" w14:paraId="3BD6AD22" w14:textId="77777777" w:rsidTr="00D551EA">
        <w:tc>
          <w:tcPr>
            <w:tcW w:w="1526" w:type="dxa"/>
          </w:tcPr>
          <w:p w14:paraId="2C1A6DC0" w14:textId="77777777" w:rsidR="00157D3A" w:rsidRDefault="00157D3A">
            <w:r>
              <w:t>Issue 006</w:t>
            </w:r>
          </w:p>
        </w:tc>
        <w:tc>
          <w:tcPr>
            <w:tcW w:w="1417" w:type="dxa"/>
          </w:tcPr>
          <w:p w14:paraId="0CF1355F" w14:textId="77777777" w:rsidR="00157D3A" w:rsidRPr="0072155C" w:rsidRDefault="0072155C">
            <w:r>
              <w:t>13</w:t>
            </w:r>
            <w:r w:rsidR="00157D3A" w:rsidRPr="0072155C">
              <w:t>/05/2019</w:t>
            </w:r>
          </w:p>
        </w:tc>
        <w:tc>
          <w:tcPr>
            <w:tcW w:w="5579" w:type="dxa"/>
          </w:tcPr>
          <w:p w14:paraId="1C993017" w14:textId="77777777" w:rsidR="00157D3A" w:rsidRPr="0072155C" w:rsidRDefault="00157D3A">
            <w:r w:rsidRPr="0072155C">
              <w:rPr>
                <w:rFonts w:cs="Arial"/>
                <w:i/>
              </w:rPr>
              <w:t>‘</w:t>
            </w:r>
            <w:r w:rsidRPr="0072155C">
              <w:rPr>
                <w:rFonts w:cs="Arial"/>
              </w:rPr>
              <w:t>Housekeeping Modification to align STCP18-1 - STCP18-6 with existing working practices</w:t>
            </w:r>
          </w:p>
        </w:tc>
      </w:tr>
      <w:tr w:rsidR="00D551EA" w14:paraId="2CDB23FD" w14:textId="77777777" w:rsidTr="00D551EA">
        <w:tc>
          <w:tcPr>
            <w:tcW w:w="1526" w:type="dxa"/>
          </w:tcPr>
          <w:p w14:paraId="270BD4BB" w14:textId="286E1961" w:rsidR="00D551EA" w:rsidRDefault="00D551EA" w:rsidP="00D551EA">
            <w:r w:rsidRPr="00B66159">
              <w:t>Issue 00</w:t>
            </w:r>
            <w:r>
              <w:t>7</w:t>
            </w:r>
          </w:p>
        </w:tc>
        <w:tc>
          <w:tcPr>
            <w:tcW w:w="1417" w:type="dxa"/>
          </w:tcPr>
          <w:p w14:paraId="0BECD9BC" w14:textId="303D3950" w:rsidR="00D551EA" w:rsidRDefault="003D4452" w:rsidP="00D551EA">
            <w:r>
              <w:t>25</w:t>
            </w:r>
            <w:r w:rsidR="00C11894">
              <w:t>/04</w:t>
            </w:r>
            <w:r w:rsidR="00D551EA" w:rsidRPr="00B66159">
              <w:t>/2023</w:t>
            </w:r>
          </w:p>
        </w:tc>
        <w:tc>
          <w:tcPr>
            <w:tcW w:w="5579" w:type="dxa"/>
          </w:tcPr>
          <w:p w14:paraId="1869C5EF" w14:textId="15B42E98" w:rsidR="00D551EA" w:rsidRPr="0072155C" w:rsidRDefault="00D551EA" w:rsidP="00D551EA">
            <w:pPr>
              <w:rPr>
                <w:rFonts w:cs="Arial"/>
                <w:i/>
              </w:rPr>
            </w:pPr>
            <w:r w:rsidRPr="00B66159">
              <w:t>Issue 00</w:t>
            </w:r>
            <w:r>
              <w:t>7</w:t>
            </w:r>
            <w:r w:rsidRPr="00B66159">
              <w:t xml:space="preserve"> incorporating use of ‘The Company’ definition as made in the </w:t>
            </w:r>
            <w:proofErr w:type="gramStart"/>
            <w:r w:rsidRPr="00B66159">
              <w:t>STC</w:t>
            </w:r>
            <w:r w:rsidR="003D4452">
              <w:t xml:space="preserve">  PM</w:t>
            </w:r>
            <w:proofErr w:type="gramEnd"/>
            <w:r w:rsidR="003D4452">
              <w:t>0130</w:t>
            </w:r>
          </w:p>
        </w:tc>
      </w:tr>
      <w:tr w:rsidR="00E343D2" w14:paraId="1B59D511" w14:textId="77777777" w:rsidTr="00D551EA">
        <w:tc>
          <w:tcPr>
            <w:tcW w:w="1526" w:type="dxa"/>
          </w:tcPr>
          <w:p w14:paraId="1FA75349" w14:textId="6F3CB245" w:rsidR="00E343D2" w:rsidRPr="00B66159" w:rsidRDefault="00E343D2" w:rsidP="00D551EA">
            <w:r>
              <w:t>Issue 008</w:t>
            </w:r>
          </w:p>
        </w:tc>
        <w:tc>
          <w:tcPr>
            <w:tcW w:w="1417" w:type="dxa"/>
          </w:tcPr>
          <w:p w14:paraId="7132E478" w14:textId="15F35737" w:rsidR="00E343D2" w:rsidRDefault="00E343D2" w:rsidP="00D551EA">
            <w:r>
              <w:t>10/06/2025</w:t>
            </w:r>
          </w:p>
        </w:tc>
        <w:tc>
          <w:tcPr>
            <w:tcW w:w="5579" w:type="dxa"/>
          </w:tcPr>
          <w:p w14:paraId="4873BE56" w14:textId="1ADBBCE7" w:rsidR="00E343D2" w:rsidRPr="00B66159" w:rsidRDefault="00E343D2" w:rsidP="00D551EA">
            <w:r>
              <w:t xml:space="preserve">Issue 008 </w:t>
            </w:r>
            <w:r w:rsidR="00540C48">
              <w:t>PM0143 Implementing Connection Reform</w:t>
            </w:r>
          </w:p>
        </w:tc>
      </w:tr>
    </w:tbl>
    <w:p w14:paraId="35BCD5D5" w14:textId="77777777" w:rsidR="00E02857" w:rsidRDefault="00E02857">
      <w:pPr>
        <w:pStyle w:val="Heading5"/>
      </w:pPr>
    </w:p>
    <w:p w14:paraId="2864161C" w14:textId="37B77CB4" w:rsidR="00E02857" w:rsidRDefault="00E02857">
      <w:pPr>
        <w:pStyle w:val="Heading1"/>
        <w:keepLines/>
      </w:pPr>
      <w:r>
        <w:t xml:space="preserve">Introduction </w:t>
      </w:r>
    </w:p>
    <w:p w14:paraId="22B0FFD3" w14:textId="77777777" w:rsidR="00E02857" w:rsidRDefault="00E02857">
      <w:pPr>
        <w:pStyle w:val="Heading2"/>
        <w:keepLines/>
        <w:numPr>
          <w:ilvl w:val="0"/>
          <w:numId w:val="0"/>
        </w:numPr>
      </w:pPr>
    </w:p>
    <w:p w14:paraId="7B52F859" w14:textId="77777777" w:rsidR="00E02857" w:rsidRDefault="00E02857">
      <w:pPr>
        <w:pStyle w:val="Heading2"/>
        <w:keepLines/>
      </w:pPr>
      <w:r>
        <w:t>Scope</w:t>
      </w:r>
    </w:p>
    <w:p w14:paraId="390E5F1A" w14:textId="77777777" w:rsidR="00E02857" w:rsidRDefault="00E02857" w:rsidP="00603CBB">
      <w:pPr>
        <w:pStyle w:val="Heading3"/>
        <w:keepLines/>
        <w:tabs>
          <w:tab w:val="clear" w:pos="0"/>
          <w:tab w:val="num" w:pos="142"/>
        </w:tabs>
        <w:ind w:left="851" w:hanging="851"/>
        <w:jc w:val="both"/>
      </w:pPr>
      <w:r>
        <w:t>This procedure sets out the process for the exchange of information between Parties to enable:</w:t>
      </w:r>
    </w:p>
    <w:p w14:paraId="77632A28" w14:textId="2EF7B616" w:rsidR="00E02857" w:rsidRDefault="00D551EA" w:rsidP="00603CBB">
      <w:pPr>
        <w:pStyle w:val="Heading3"/>
        <w:keepLines/>
        <w:numPr>
          <w:ilvl w:val="0"/>
          <w:numId w:val="6"/>
        </w:numPr>
        <w:tabs>
          <w:tab w:val="clear" w:pos="360"/>
          <w:tab w:val="num" w:pos="862"/>
          <w:tab w:val="num" w:pos="1440"/>
          <w:tab w:val="num" w:pos="1571"/>
        </w:tabs>
        <w:ind w:left="1571" w:hanging="851"/>
      </w:pPr>
      <w:r>
        <w:t>The Company</w:t>
      </w:r>
      <w:r w:rsidR="00E02857">
        <w:t xml:space="preserve"> to vary a Bilateral Agreement at any </w:t>
      </w:r>
      <w:proofErr w:type="gramStart"/>
      <w:r w:rsidR="00E02857">
        <w:t>time;</w:t>
      </w:r>
      <w:proofErr w:type="gramEnd"/>
    </w:p>
    <w:p w14:paraId="325525D6" w14:textId="70114541" w:rsidR="00E02857" w:rsidRDefault="00D551EA" w:rsidP="00603CBB">
      <w:pPr>
        <w:pStyle w:val="Heading3"/>
        <w:keepLines/>
        <w:numPr>
          <w:ilvl w:val="0"/>
          <w:numId w:val="7"/>
        </w:numPr>
        <w:tabs>
          <w:tab w:val="clear" w:pos="360"/>
          <w:tab w:val="num" w:pos="862"/>
          <w:tab w:val="num" w:pos="1440"/>
          <w:tab w:val="num" w:pos="1571"/>
        </w:tabs>
        <w:ind w:left="1571" w:hanging="851"/>
        <w:jc w:val="both"/>
      </w:pPr>
      <w:r>
        <w:t>The Company</w:t>
      </w:r>
      <w:r w:rsidR="00E02857">
        <w:t xml:space="preserve"> to vary a Construction Agreement prior to the Completion Date; or </w:t>
      </w:r>
    </w:p>
    <w:p w14:paraId="07994C67" w14:textId="77777777" w:rsidR="00E02857" w:rsidRDefault="00E02857" w:rsidP="00603CBB">
      <w:pPr>
        <w:pStyle w:val="Heading3"/>
        <w:keepLines/>
        <w:numPr>
          <w:ilvl w:val="0"/>
          <w:numId w:val="8"/>
        </w:numPr>
        <w:tabs>
          <w:tab w:val="clear" w:pos="360"/>
          <w:tab w:val="num" w:pos="862"/>
          <w:tab w:val="num" w:pos="1440"/>
        </w:tabs>
        <w:ind w:left="1571" w:hanging="851"/>
        <w:jc w:val="both"/>
      </w:pPr>
      <w:r>
        <w:t xml:space="preserve">a TO </w:t>
      </w:r>
      <w:proofErr w:type="spellStart"/>
      <w:r>
        <w:t>to</w:t>
      </w:r>
      <w:proofErr w:type="spellEnd"/>
      <w:r>
        <w:t xml:space="preserve"> vary a TO Construction Agreement or update the Connection Site Specification.</w:t>
      </w:r>
    </w:p>
    <w:p w14:paraId="1F14ADBD" w14:textId="77777777" w:rsidR="00E02857" w:rsidRDefault="00E02857" w:rsidP="00603CBB">
      <w:pPr>
        <w:pStyle w:val="Heading3"/>
        <w:keepLines/>
        <w:tabs>
          <w:tab w:val="clear" w:pos="0"/>
          <w:tab w:val="num" w:pos="142"/>
        </w:tabs>
        <w:ind w:left="851" w:hanging="851"/>
        <w:jc w:val="both"/>
      </w:pPr>
      <w:r>
        <w:t xml:space="preserve">This procedure applies to variations to agreements allowed under the terms of the STC, CUSC and ad-hoc changes to agreements. </w:t>
      </w:r>
    </w:p>
    <w:p w14:paraId="7759E67A" w14:textId="41599153" w:rsidR="00E02857" w:rsidRDefault="00E02857" w:rsidP="00603CBB">
      <w:pPr>
        <w:pStyle w:val="Heading3"/>
        <w:keepLines/>
        <w:tabs>
          <w:tab w:val="clear" w:pos="0"/>
          <w:tab w:val="num" w:pos="142"/>
        </w:tabs>
        <w:ind w:left="851" w:hanging="851"/>
        <w:jc w:val="both"/>
      </w:pPr>
      <w:r>
        <w:t xml:space="preserve">This procedure defines the tasks, formal documentation, interface requirements, timescales and responsibilities required of </w:t>
      </w:r>
      <w:r w:rsidR="00D551EA">
        <w:t xml:space="preserve">The Company, </w:t>
      </w:r>
      <w:bookmarkStart w:id="37" w:name="_Hlk129168358"/>
      <w:r w:rsidR="00D551EA" w:rsidRPr="00D551EA">
        <w:t xml:space="preserve">as defined in the STC and meaning the licence holder with system operator responsibilities, </w:t>
      </w:r>
      <w:bookmarkEnd w:id="37"/>
      <w:r>
        <w:t>the Host Transmission Owner (Host TO), Affected Transmission Owner(s) (Affected TO(s)) and Other Affected TO(s). It applies from receipt of a notification from any Party that a Bilateral Agreement, Construction Agreement, TO Construction Agreement or Connection Site Specification needs amending to the modification of such agreements or documents.</w:t>
      </w:r>
    </w:p>
    <w:p w14:paraId="4EEBC6B6" w14:textId="2428F3B2" w:rsidR="00E02857" w:rsidRDefault="00E02857" w:rsidP="00603CBB">
      <w:pPr>
        <w:pStyle w:val="Heading3"/>
        <w:keepLines/>
        <w:tabs>
          <w:tab w:val="clear" w:pos="0"/>
          <w:tab w:val="num" w:pos="142"/>
        </w:tabs>
        <w:ind w:left="851" w:hanging="851"/>
      </w:pPr>
      <w:r>
        <w:t xml:space="preserve">This procedure applies to </w:t>
      </w:r>
      <w:r w:rsidR="00D551EA">
        <w:t>The Company</w:t>
      </w:r>
      <w:r>
        <w:t xml:space="preserve"> and each TO. </w:t>
      </w:r>
      <w:proofErr w:type="gramStart"/>
      <w:r>
        <w:t>For the purpose of</w:t>
      </w:r>
      <w:proofErr w:type="gramEnd"/>
      <w:r>
        <w:t xml:space="preserve"> this document, TOs are:</w:t>
      </w:r>
    </w:p>
    <w:p w14:paraId="46331FA4" w14:textId="77777777" w:rsidR="00867786" w:rsidRDefault="00E02857">
      <w:pPr>
        <w:pStyle w:val="Heading3"/>
        <w:keepLines/>
        <w:numPr>
          <w:ilvl w:val="0"/>
          <w:numId w:val="5"/>
        </w:numPr>
        <w:tabs>
          <w:tab w:val="clear" w:pos="360"/>
          <w:tab w:val="num" w:pos="1080"/>
          <w:tab w:val="num" w:pos="1211"/>
        </w:tabs>
        <w:ind w:left="1440"/>
      </w:pPr>
      <w:r>
        <w:t xml:space="preserve">   </w:t>
      </w:r>
      <w:proofErr w:type="gramStart"/>
      <w:r w:rsidR="00867786">
        <w:t>NGET;</w:t>
      </w:r>
      <w:proofErr w:type="gramEnd"/>
    </w:p>
    <w:p w14:paraId="3251A328" w14:textId="77777777" w:rsidR="00E02857" w:rsidRDefault="00867786">
      <w:pPr>
        <w:pStyle w:val="Heading3"/>
        <w:keepLines/>
        <w:numPr>
          <w:ilvl w:val="0"/>
          <w:numId w:val="5"/>
        </w:numPr>
        <w:tabs>
          <w:tab w:val="clear" w:pos="360"/>
          <w:tab w:val="num" w:pos="1080"/>
          <w:tab w:val="num" w:pos="1211"/>
        </w:tabs>
        <w:ind w:left="1440"/>
      </w:pPr>
      <w:r>
        <w:t xml:space="preserve">   </w:t>
      </w:r>
      <w:proofErr w:type="gramStart"/>
      <w:r w:rsidR="00E02857">
        <w:t>SPT;</w:t>
      </w:r>
      <w:proofErr w:type="gramEnd"/>
      <w:r w:rsidR="00E02857">
        <w:t xml:space="preserve"> </w:t>
      </w:r>
    </w:p>
    <w:p w14:paraId="00ED0170" w14:textId="77777777" w:rsidR="00E02857" w:rsidRDefault="001B117F">
      <w:pPr>
        <w:pStyle w:val="Heading3"/>
        <w:keepLines/>
        <w:numPr>
          <w:ilvl w:val="0"/>
          <w:numId w:val="5"/>
        </w:numPr>
        <w:tabs>
          <w:tab w:val="clear" w:pos="360"/>
          <w:tab w:val="num" w:pos="1080"/>
          <w:tab w:val="num" w:pos="1211"/>
        </w:tabs>
        <w:ind w:left="1440"/>
        <w:rPr>
          <w:ins w:id="38" w:author="Steve Baker [NESO]" w:date="2025-10-16T10:26:00Z" w16du:dateUtc="2025-10-16T09:26:00Z"/>
        </w:rPr>
      </w:pPr>
      <w:r>
        <w:t xml:space="preserve">   SHET; </w:t>
      </w:r>
      <w:del w:id="39" w:author="Steve Baker [NESO]" w:date="2025-10-16T10:27:00Z" w16du:dateUtc="2025-10-16T09:27:00Z">
        <w:r w:rsidDel="00B56471">
          <w:delText>and</w:delText>
        </w:r>
      </w:del>
    </w:p>
    <w:p w14:paraId="51F146DF" w14:textId="77777777" w:rsidR="009E4DBA" w:rsidRDefault="00A8338A" w:rsidP="009E4DBA">
      <w:pPr>
        <w:pStyle w:val="Heading3"/>
        <w:keepLines/>
        <w:numPr>
          <w:ilvl w:val="0"/>
          <w:numId w:val="5"/>
        </w:numPr>
        <w:tabs>
          <w:tab w:val="clear" w:pos="360"/>
          <w:tab w:val="num" w:pos="2291"/>
        </w:tabs>
        <w:ind w:left="1440"/>
        <w:rPr>
          <w:ins w:id="40" w:author="Steve Baker [NESO]" w:date="2025-10-16T10:27:00Z" w16du:dateUtc="2025-10-16T09:27:00Z"/>
        </w:rPr>
      </w:pPr>
      <w:ins w:id="41" w:author="Steve Baker [NESO]" w:date="2025-10-16T10:26:00Z" w16du:dateUtc="2025-10-16T09:26:00Z">
        <w:r>
          <w:t>All Offshore Transmission License holders as appointed by Ofgem; and</w:t>
        </w:r>
      </w:ins>
    </w:p>
    <w:p w14:paraId="5E38C90B" w14:textId="3038BE17" w:rsidR="00A8338A" w:rsidRDefault="00A8338A" w:rsidP="008D7371">
      <w:pPr>
        <w:pStyle w:val="Heading3"/>
        <w:keepLines/>
        <w:numPr>
          <w:ilvl w:val="0"/>
          <w:numId w:val="5"/>
        </w:numPr>
        <w:tabs>
          <w:tab w:val="clear" w:pos="360"/>
          <w:tab w:val="num" w:pos="2291"/>
        </w:tabs>
        <w:ind w:left="1440"/>
      </w:pPr>
      <w:ins w:id="42" w:author="Steve Baker [NESO]" w:date="2025-10-16T10:26:00Z" w16du:dateUtc="2025-10-16T09:26:00Z">
        <w:r>
          <w:t>All Competitively Appointed Transmission License holders as appointed by Ofgem.</w:t>
        </w:r>
      </w:ins>
    </w:p>
    <w:p w14:paraId="1F5CD93E" w14:textId="77777777" w:rsidR="00E02857" w:rsidRDefault="00E50750" w:rsidP="00603CBB">
      <w:pPr>
        <w:pStyle w:val="Heading3"/>
        <w:keepLines/>
        <w:numPr>
          <w:ilvl w:val="0"/>
          <w:numId w:val="0"/>
        </w:numPr>
        <w:ind w:left="720"/>
      </w:pPr>
      <w:r>
        <w:t xml:space="preserve"> </w:t>
      </w:r>
      <w:del w:id="43" w:author="Steve Baker [NESO]" w:date="2025-10-16T10:27:00Z" w16du:dateUtc="2025-10-16T09:27:00Z">
        <w:r w:rsidDel="009E4DBA">
          <w:delText>All Offshore Transmission Licence holders as appointed by Ofgem from time to time.</w:delText>
        </w:r>
      </w:del>
    </w:p>
    <w:p w14:paraId="4806D1CD" w14:textId="77777777" w:rsidR="00E02857" w:rsidRDefault="00E02857">
      <w:pPr>
        <w:pStyle w:val="Heading2"/>
        <w:keepLines/>
      </w:pPr>
      <w:r>
        <w:t xml:space="preserve">Objectives </w:t>
      </w:r>
    </w:p>
    <w:p w14:paraId="48AB863E" w14:textId="41BFCD1D" w:rsidR="00E02857" w:rsidRDefault="00E02857" w:rsidP="00603CBB">
      <w:pPr>
        <w:pStyle w:val="Heading3"/>
        <w:keepLines/>
        <w:tabs>
          <w:tab w:val="clear" w:pos="0"/>
          <w:tab w:val="num" w:pos="284"/>
        </w:tabs>
        <w:ind w:left="851" w:hanging="851"/>
        <w:jc w:val="both"/>
      </w:pPr>
      <w:r>
        <w:t xml:space="preserve">The objective of this procedure is to detail how the variation to agreements process will be addressed across </w:t>
      </w:r>
      <w:r w:rsidR="00D551EA">
        <w:t>The Company</w:t>
      </w:r>
      <w:r>
        <w:t xml:space="preserve"> - TO interfaces to enable the Parties to discharge their responsibilities under the STC and to ensure that their responsibilities are clear.</w:t>
      </w:r>
    </w:p>
    <w:p w14:paraId="7749D5BB" w14:textId="77777777" w:rsidR="00E02857" w:rsidRDefault="00E02857">
      <w:pPr>
        <w:pStyle w:val="Heading3"/>
        <w:keepLines/>
        <w:numPr>
          <w:ilvl w:val="0"/>
          <w:numId w:val="0"/>
        </w:numPr>
        <w:ind w:left="567"/>
      </w:pPr>
    </w:p>
    <w:p w14:paraId="669965A3" w14:textId="77777777" w:rsidR="00E02857" w:rsidRDefault="00E02857" w:rsidP="0091176F">
      <w:pPr>
        <w:pStyle w:val="Heading2"/>
        <w:keepLines/>
      </w:pPr>
      <w:r>
        <w:t>Background</w:t>
      </w:r>
    </w:p>
    <w:p w14:paraId="25DCFE0D" w14:textId="77777777" w:rsidR="00E02857" w:rsidRDefault="00E02857" w:rsidP="00603CBB">
      <w:pPr>
        <w:pStyle w:val="Heading3"/>
        <w:keepLines/>
        <w:tabs>
          <w:tab w:val="clear" w:pos="0"/>
          <w:tab w:val="num" w:pos="851"/>
          <w:tab w:val="num" w:pos="993"/>
        </w:tabs>
        <w:ind w:left="851" w:hanging="851"/>
        <w:jc w:val="both"/>
      </w:pPr>
      <w:r>
        <w:t xml:space="preserve">There are </w:t>
      </w:r>
      <w:proofErr w:type="gramStart"/>
      <w:r>
        <w:t>a number of</w:t>
      </w:r>
      <w:proofErr w:type="gramEnd"/>
      <w:r>
        <w:t xml:space="preserve"> circumstances which may require an amendment to the agreements listed in Section 1.1.1. These include, inter alia:</w:t>
      </w:r>
    </w:p>
    <w:p w14:paraId="2A0AF86A" w14:textId="77777777" w:rsidR="00E02857" w:rsidRDefault="00E02857" w:rsidP="00603CBB">
      <w:pPr>
        <w:pStyle w:val="Heading3"/>
        <w:keepLines/>
        <w:numPr>
          <w:ilvl w:val="0"/>
          <w:numId w:val="4"/>
        </w:numPr>
        <w:tabs>
          <w:tab w:val="clear" w:pos="1440"/>
          <w:tab w:val="num" w:pos="851"/>
        </w:tabs>
        <w:spacing w:after="0"/>
        <w:ind w:left="1434" w:hanging="851"/>
        <w:jc w:val="both"/>
      </w:pPr>
      <w:r>
        <w:t>Changes to Programme and works:</w:t>
      </w:r>
    </w:p>
    <w:p w14:paraId="01E8BD20" w14:textId="77777777" w:rsidR="00E02857" w:rsidRDefault="00E02857">
      <w:pPr>
        <w:pStyle w:val="Heading3"/>
        <w:keepLines/>
        <w:numPr>
          <w:ilvl w:val="1"/>
          <w:numId w:val="4"/>
        </w:numPr>
        <w:spacing w:after="0"/>
        <w:jc w:val="both"/>
      </w:pPr>
      <w:r>
        <w:t xml:space="preserve">a newly signed TO Construction </w:t>
      </w:r>
      <w:proofErr w:type="gramStart"/>
      <w:r>
        <w:t>Offer;</w:t>
      </w:r>
      <w:proofErr w:type="gramEnd"/>
    </w:p>
    <w:p w14:paraId="5C8BC1A6" w14:textId="0486E58A" w:rsidR="00E02857" w:rsidRDefault="00101EB2">
      <w:pPr>
        <w:pStyle w:val="Heading3"/>
        <w:keepLines/>
        <w:numPr>
          <w:ilvl w:val="1"/>
          <w:numId w:val="4"/>
        </w:numPr>
        <w:spacing w:after="0"/>
        <w:jc w:val="both"/>
      </w:pPr>
      <w:r>
        <w:t>notifications of a change to</w:t>
      </w:r>
      <w:r w:rsidR="00E02857">
        <w:t xml:space="preserve"> TEC; or</w:t>
      </w:r>
    </w:p>
    <w:p w14:paraId="7890E17B" w14:textId="77777777" w:rsidR="00E02857" w:rsidRDefault="00E02857">
      <w:pPr>
        <w:pStyle w:val="Heading3"/>
        <w:keepLines/>
        <w:numPr>
          <w:ilvl w:val="1"/>
          <w:numId w:val="4"/>
        </w:numPr>
        <w:spacing w:after="0"/>
        <w:jc w:val="both"/>
      </w:pPr>
      <w:r>
        <w:t xml:space="preserve">the termination of a Bilateral Agreement or early termination of a Construction </w:t>
      </w:r>
      <w:proofErr w:type="gramStart"/>
      <w:r>
        <w:t>Agreement;</w:t>
      </w:r>
      <w:proofErr w:type="gramEnd"/>
    </w:p>
    <w:p w14:paraId="69272644" w14:textId="77777777" w:rsidR="00E02857" w:rsidRDefault="00E02857">
      <w:pPr>
        <w:pStyle w:val="Heading3"/>
        <w:keepLines/>
        <w:numPr>
          <w:ilvl w:val="0"/>
          <w:numId w:val="4"/>
        </w:numPr>
        <w:tabs>
          <w:tab w:val="clear" w:pos="1440"/>
        </w:tabs>
        <w:spacing w:after="0"/>
        <w:ind w:left="1434" w:hanging="357"/>
        <w:jc w:val="both"/>
      </w:pPr>
      <w:r>
        <w:t xml:space="preserve">Delays to Programme and works: </w:t>
      </w:r>
    </w:p>
    <w:p w14:paraId="1DF3DED7" w14:textId="77777777" w:rsidR="00E02857" w:rsidRDefault="00E02857">
      <w:pPr>
        <w:pStyle w:val="Heading3"/>
        <w:keepLines/>
        <w:numPr>
          <w:ilvl w:val="1"/>
          <w:numId w:val="4"/>
        </w:numPr>
        <w:spacing w:after="0"/>
        <w:jc w:val="both"/>
      </w:pPr>
      <w:r>
        <w:t>Consents driven changes (in accordance with STC Schedule 9, 2.4.2); or</w:t>
      </w:r>
    </w:p>
    <w:p w14:paraId="2FB8934E" w14:textId="77777777" w:rsidR="00E02857" w:rsidRDefault="00E02857">
      <w:pPr>
        <w:pStyle w:val="Heading3"/>
        <w:keepLines/>
        <w:numPr>
          <w:ilvl w:val="1"/>
          <w:numId w:val="4"/>
        </w:numPr>
        <w:spacing w:after="0"/>
        <w:jc w:val="both"/>
      </w:pPr>
      <w:r>
        <w:t>delays to programme and works (as specified in STC Schedule 9, 3.2).</w:t>
      </w:r>
    </w:p>
    <w:p w14:paraId="56F7EFD3" w14:textId="46208472" w:rsidR="00E02857" w:rsidRDefault="00396D0C">
      <w:pPr>
        <w:pStyle w:val="Heading3"/>
        <w:keepLines/>
        <w:numPr>
          <w:ilvl w:val="0"/>
          <w:numId w:val="4"/>
        </w:numPr>
        <w:tabs>
          <w:tab w:val="clear" w:pos="1440"/>
        </w:tabs>
        <w:spacing w:after="0"/>
        <w:ind w:left="1434" w:hanging="357"/>
        <w:jc w:val="both"/>
      </w:pPr>
      <w:r>
        <w:t>C</w:t>
      </w:r>
      <w:r w:rsidR="00E02857">
        <w:t xml:space="preserve">hanges to technical design or operational criteria forming part of a TO Construction Agreement or Connection Site Specification; and </w:t>
      </w:r>
    </w:p>
    <w:p w14:paraId="00B85F5A" w14:textId="6885F4C9" w:rsidR="00E02857" w:rsidRDefault="00FE7872" w:rsidP="00820A3C">
      <w:pPr>
        <w:pStyle w:val="Heading3"/>
        <w:keepLines/>
        <w:numPr>
          <w:ilvl w:val="0"/>
          <w:numId w:val="4"/>
        </w:numPr>
        <w:tabs>
          <w:tab w:val="clear" w:pos="1440"/>
        </w:tabs>
        <w:spacing w:after="0"/>
        <w:ind w:left="1434" w:hanging="357"/>
        <w:jc w:val="both"/>
      </w:pPr>
      <w:r>
        <w:t>A</w:t>
      </w:r>
      <w:r w:rsidR="00E02857">
        <w:t>d-hoc request</w:t>
      </w:r>
      <w:r w:rsidR="00937641">
        <w:t>s</w:t>
      </w:r>
      <w:r w:rsidR="00E02857">
        <w:t xml:space="preserve"> for modifications by Users/</w:t>
      </w:r>
      <w:r w:rsidR="00D551EA">
        <w:t>The Company</w:t>
      </w:r>
      <w:r w:rsidR="00E02857">
        <w:t xml:space="preserve"> /TO</w:t>
      </w:r>
      <w:r w:rsidR="00937641">
        <w:t>s</w:t>
      </w:r>
      <w:r w:rsidR="00E02857">
        <w:t xml:space="preserve"> where Parties agree that a Modification Application </w:t>
      </w:r>
      <w:r w:rsidR="421F33D0">
        <w:t>(</w:t>
      </w:r>
      <w:r w:rsidR="000C176E">
        <w:t>or Gated Application</w:t>
      </w:r>
      <w:r w:rsidR="421F33D0">
        <w:t>)</w:t>
      </w:r>
      <w:r w:rsidR="00E02857">
        <w:t xml:space="preserve"> is not required.</w:t>
      </w:r>
    </w:p>
    <w:p w14:paraId="3C2EB02D" w14:textId="77777777" w:rsidR="00E02857" w:rsidRDefault="00E02857">
      <w:pPr>
        <w:pStyle w:val="Heading3"/>
        <w:numPr>
          <w:ilvl w:val="0"/>
          <w:numId w:val="0"/>
        </w:numPr>
      </w:pPr>
    </w:p>
    <w:p w14:paraId="662975D4" w14:textId="77777777" w:rsidR="00E02857" w:rsidRDefault="00E02857">
      <w:pPr>
        <w:pStyle w:val="Heading1"/>
        <w:keepLines/>
      </w:pPr>
      <w:r>
        <w:t>Key Definitions</w:t>
      </w:r>
    </w:p>
    <w:p w14:paraId="5F9A3642" w14:textId="77777777" w:rsidR="00E02857" w:rsidRDefault="00E02857">
      <w:pPr>
        <w:pStyle w:val="Heading2"/>
        <w:keepLines/>
      </w:pPr>
      <w:r>
        <w:t>For the purposes of STCP 18-6:</w:t>
      </w:r>
    </w:p>
    <w:p w14:paraId="3A205F90" w14:textId="77777777" w:rsidR="00E02857" w:rsidRDefault="00E02857" w:rsidP="00603CBB">
      <w:pPr>
        <w:pStyle w:val="Heading3"/>
        <w:keepLines/>
        <w:tabs>
          <w:tab w:val="clear" w:pos="0"/>
          <w:tab w:val="num" w:pos="851"/>
        </w:tabs>
        <w:ind w:left="851" w:hanging="851"/>
        <w:jc w:val="both"/>
      </w:pPr>
      <w:r>
        <w:rPr>
          <w:b/>
        </w:rPr>
        <w:t>Affected Parties</w:t>
      </w:r>
      <w:r>
        <w:t xml:space="preserve"> means the Host TO, Affected TO(s) and Other Affected TO(s) as appropriate, involved in producing TO Construction Offers relating to a particular User Application. </w:t>
      </w:r>
    </w:p>
    <w:p w14:paraId="06FEEC23" w14:textId="77777777" w:rsidR="00E02857" w:rsidRDefault="00E02857" w:rsidP="00603CBB">
      <w:pPr>
        <w:pStyle w:val="Heading3"/>
        <w:keepLines/>
        <w:tabs>
          <w:tab w:val="clear" w:pos="0"/>
          <w:tab w:val="num" w:pos="851"/>
        </w:tabs>
        <w:ind w:left="851" w:hanging="851"/>
        <w:jc w:val="both"/>
      </w:pPr>
      <w:r>
        <w:rPr>
          <w:b/>
        </w:rPr>
        <w:t>Affected TO(s</w:t>
      </w:r>
      <w:r>
        <w:t>) means any Transmission Owner in relation to whose Transmission System the Relevant Connection Site satisfies the criteria set out in the STC, Schedule Four. (see STC Section D, part 2, paragraph 2.2.2).</w:t>
      </w:r>
    </w:p>
    <w:p w14:paraId="7CB59F80" w14:textId="77777777" w:rsidR="00E02857" w:rsidRDefault="00E02857" w:rsidP="00603CBB">
      <w:pPr>
        <w:pStyle w:val="Heading3"/>
        <w:keepLines/>
        <w:tabs>
          <w:tab w:val="clear" w:pos="0"/>
          <w:tab w:val="num" w:pos="851"/>
        </w:tabs>
        <w:ind w:left="851" w:hanging="851"/>
        <w:jc w:val="both"/>
      </w:pPr>
      <w:r>
        <w:rPr>
          <w:b/>
        </w:rPr>
        <w:t xml:space="preserve">Defaulting Party </w:t>
      </w:r>
      <w:r>
        <w:rPr>
          <w:bCs/>
        </w:rPr>
        <w:t>means Defaulting Party as defined in STC Schedule 9.</w:t>
      </w:r>
    </w:p>
    <w:p w14:paraId="5EB4F8D2" w14:textId="77777777" w:rsidR="00E02857" w:rsidRDefault="00E02857" w:rsidP="00603CBB">
      <w:pPr>
        <w:pStyle w:val="Heading3"/>
        <w:keepLines/>
        <w:tabs>
          <w:tab w:val="clear" w:pos="0"/>
          <w:tab w:val="num" w:pos="851"/>
        </w:tabs>
        <w:ind w:left="851" w:hanging="851"/>
        <w:jc w:val="both"/>
      </w:pPr>
      <w:r>
        <w:rPr>
          <w:b/>
        </w:rPr>
        <w:t>Host TO</w:t>
      </w:r>
      <w:r>
        <w:t xml:space="preserve"> means the Transmission Owner, whose Transmission System is located at the Relevant Connection Site. (see STC Section D, part 2, paragraph 2.2.1).</w:t>
      </w:r>
    </w:p>
    <w:p w14:paraId="5FBA6BED" w14:textId="77777777" w:rsidR="00E02857" w:rsidRDefault="00E02857" w:rsidP="00603CBB">
      <w:pPr>
        <w:pStyle w:val="Heading3"/>
        <w:keepLines/>
        <w:tabs>
          <w:tab w:val="clear" w:pos="0"/>
          <w:tab w:val="num" w:pos="851"/>
        </w:tabs>
        <w:ind w:left="851" w:hanging="851"/>
        <w:jc w:val="both"/>
      </w:pPr>
      <w:r>
        <w:rPr>
          <w:b/>
        </w:rPr>
        <w:t xml:space="preserve">STC Schedule 9 Affected Party </w:t>
      </w:r>
      <w:r>
        <w:t xml:space="preserve">means Affected Party as defined in STC Schedule 9 (this differs from Affected Parties as defined in 2.1.1). </w:t>
      </w:r>
    </w:p>
    <w:p w14:paraId="0DCB428F" w14:textId="77777777" w:rsidR="00E02857" w:rsidRDefault="00E02857" w:rsidP="00603CBB">
      <w:pPr>
        <w:pStyle w:val="Heading3"/>
        <w:keepLines/>
        <w:tabs>
          <w:tab w:val="clear" w:pos="0"/>
          <w:tab w:val="num" w:pos="851"/>
        </w:tabs>
        <w:ind w:left="851" w:hanging="851"/>
        <w:jc w:val="both"/>
      </w:pPr>
      <w:r>
        <w:rPr>
          <w:b/>
        </w:rPr>
        <w:t xml:space="preserve">STC Schedule 9 Affected Party’s Works </w:t>
      </w:r>
      <w:r>
        <w:rPr>
          <w:bCs/>
        </w:rPr>
        <w:t>means Affected Party’s Works as defined in STC Schedule 9.</w:t>
      </w:r>
    </w:p>
    <w:p w14:paraId="49C52B29" w14:textId="2C4121D5" w:rsidR="00E02857" w:rsidRDefault="00E02857" w:rsidP="00603CBB">
      <w:pPr>
        <w:pStyle w:val="Heading3"/>
        <w:keepLines/>
        <w:tabs>
          <w:tab w:val="clear" w:pos="0"/>
          <w:tab w:val="num" w:pos="851"/>
        </w:tabs>
        <w:ind w:left="851" w:hanging="851"/>
        <w:jc w:val="both"/>
      </w:pPr>
      <w:r>
        <w:rPr>
          <w:b/>
          <w:bCs/>
        </w:rPr>
        <w:t xml:space="preserve">TO Termination Notice </w:t>
      </w:r>
      <w:r>
        <w:t xml:space="preserve">means a notice send by a TO </w:t>
      </w:r>
      <w:proofErr w:type="spellStart"/>
      <w:r>
        <w:t>to</w:t>
      </w:r>
      <w:proofErr w:type="spellEnd"/>
      <w:r>
        <w:t xml:space="preserve"> </w:t>
      </w:r>
      <w:r w:rsidR="00D551EA">
        <w:t>The Company</w:t>
      </w:r>
      <w:r>
        <w:t xml:space="preserve"> upon the termination of a TO Construction agreement.</w:t>
      </w:r>
    </w:p>
    <w:p w14:paraId="2C159B1D" w14:textId="77777777" w:rsidR="00E02857" w:rsidRDefault="00E02857">
      <w:pPr>
        <w:pStyle w:val="Heading3"/>
        <w:keepLines/>
        <w:numPr>
          <w:ilvl w:val="0"/>
          <w:numId w:val="0"/>
        </w:numPr>
        <w:ind w:left="567"/>
      </w:pPr>
    </w:p>
    <w:p w14:paraId="53EC6B7F" w14:textId="77777777" w:rsidR="00E02857" w:rsidRDefault="00E02857">
      <w:pPr>
        <w:pStyle w:val="Heading1"/>
        <w:keepLines/>
      </w:pPr>
      <w:r>
        <w:t>Procedure</w:t>
      </w:r>
    </w:p>
    <w:p w14:paraId="2FE4B750" w14:textId="77777777" w:rsidR="00E02857" w:rsidRDefault="00E02857">
      <w:pPr>
        <w:pStyle w:val="Heading2"/>
        <w:keepLines/>
      </w:pPr>
      <w:r>
        <w:t>Consideration of Change</w:t>
      </w:r>
    </w:p>
    <w:p w14:paraId="7459392C" w14:textId="59BBA658" w:rsidR="00E02857" w:rsidRDefault="00D551EA" w:rsidP="00603CBB">
      <w:pPr>
        <w:pStyle w:val="Heading3"/>
        <w:keepLines/>
        <w:tabs>
          <w:tab w:val="clear" w:pos="0"/>
          <w:tab w:val="num" w:pos="851"/>
        </w:tabs>
        <w:ind w:left="851" w:hanging="851"/>
        <w:jc w:val="both"/>
      </w:pPr>
      <w:r>
        <w:t>The Company</w:t>
      </w:r>
      <w:r w:rsidR="001B117F">
        <w:t xml:space="preserve"> shall</w:t>
      </w:r>
      <w:r w:rsidR="00E02857">
        <w:t xml:space="preserve"> notify the Affected Parties when a User has signed an Offer by sending them an updated Scheme Briefing Note in accordance with STCP 18-1 Connection and Modification Application, STCP 18-2 Use of System Application or STCP 18-3 TEC Changes (in the case of a TEC increase) </w:t>
      </w:r>
    </w:p>
    <w:p w14:paraId="1DF34745" w14:textId="6962F291" w:rsidR="00E02857" w:rsidRDefault="00E02857" w:rsidP="00603CBB">
      <w:pPr>
        <w:pStyle w:val="Heading3"/>
        <w:keepLines/>
        <w:tabs>
          <w:tab w:val="clear" w:pos="0"/>
          <w:tab w:val="num" w:pos="851"/>
        </w:tabs>
        <w:ind w:left="851" w:hanging="851"/>
        <w:jc w:val="both"/>
      </w:pPr>
      <w:r>
        <w:t xml:space="preserve">In the case of a TEC decrease, </w:t>
      </w:r>
      <w:r w:rsidR="00D551EA">
        <w:t>The Company</w:t>
      </w:r>
      <w:r w:rsidR="001B117F">
        <w:t xml:space="preserve"> shall</w:t>
      </w:r>
      <w:r>
        <w:t xml:space="preserve"> notify the relevant Parties when the decrease has been </w:t>
      </w:r>
      <w:proofErr w:type="gramStart"/>
      <w:r>
        <w:t>effected</w:t>
      </w:r>
      <w:proofErr w:type="gramEnd"/>
      <w:r>
        <w:t xml:space="preserve"> in accordance with STCP18-3 TEC Changes. </w:t>
      </w:r>
    </w:p>
    <w:p w14:paraId="1901E654" w14:textId="2A198384" w:rsidR="00E02857" w:rsidRDefault="00E02857" w:rsidP="00603CBB">
      <w:pPr>
        <w:pStyle w:val="Heading3"/>
        <w:keepLines/>
        <w:tabs>
          <w:tab w:val="clear" w:pos="0"/>
          <w:tab w:val="num" w:pos="851"/>
        </w:tabs>
        <w:ind w:left="851" w:hanging="851"/>
        <w:jc w:val="both"/>
      </w:pPr>
      <w:r>
        <w:t xml:space="preserve">In the event of the termination of a Bilateral Agreement or the early termination of a Construction Agreement, </w:t>
      </w:r>
      <w:r w:rsidR="00D551EA">
        <w:t>The Company</w:t>
      </w:r>
      <w:r>
        <w:t xml:space="preserve"> shall issue a TO Termination Notice to the Affected Parties in accordance with STCP 19-2 Construction Process and Scheme Closure.</w:t>
      </w:r>
    </w:p>
    <w:p w14:paraId="78EDEA32" w14:textId="2FD73B44" w:rsidR="00E02857" w:rsidRDefault="00E02857" w:rsidP="00603CBB">
      <w:pPr>
        <w:pStyle w:val="Heading3"/>
        <w:keepLines/>
        <w:tabs>
          <w:tab w:val="clear" w:pos="0"/>
          <w:tab w:val="num" w:pos="851"/>
        </w:tabs>
        <w:ind w:left="851" w:hanging="851"/>
        <w:jc w:val="both"/>
      </w:pPr>
      <w:r>
        <w:t xml:space="preserve">The Affected Parties shall, as soon as reasonably practicable, assess the effect of the accepted TO Construction Offer/TEC Decrease notification/TO Termination Notice on the Transmission Connection Asset Works, Transmission Reinforcement Works, One Off Works and Third Party Works of all relevant existing TO Construction Agreement(s) or, where there is no TO Construction Offer, they shall asses the effect on the relevant technical design or operational criteria previously notified by the Affected Parties to </w:t>
      </w:r>
      <w:r w:rsidR="00D551EA">
        <w:t>The Company</w:t>
      </w:r>
      <w:r>
        <w:t xml:space="preserve"> .</w:t>
      </w:r>
    </w:p>
    <w:p w14:paraId="5A3E7D85" w14:textId="29E74668" w:rsidR="00E02857" w:rsidRDefault="00E02857" w:rsidP="00603CBB">
      <w:pPr>
        <w:pStyle w:val="Heading3"/>
        <w:keepLines/>
        <w:tabs>
          <w:tab w:val="clear" w:pos="0"/>
          <w:tab w:val="num" w:pos="851"/>
        </w:tabs>
        <w:ind w:left="851" w:hanging="851"/>
        <w:jc w:val="both"/>
      </w:pPr>
      <w:r>
        <w:t xml:space="preserve">The Affected Parties shall discuss with </w:t>
      </w:r>
      <w:r w:rsidR="00D551EA">
        <w:t>The Company</w:t>
      </w:r>
      <w:r w:rsidR="001B117F">
        <w:t xml:space="preserve"> any</w:t>
      </w:r>
      <w:r>
        <w:t xml:space="preserve"> identified effects and issues resulting from the assessment carried out under section 3.1.4. The Affected Parties shall notify </w:t>
      </w:r>
      <w:r w:rsidR="00D551EA">
        <w:t>The Company</w:t>
      </w:r>
      <w:r w:rsidR="001B117F">
        <w:t xml:space="preserve"> in</w:t>
      </w:r>
      <w:r>
        <w:t xml:space="preserve"> writing of any required amendments to the affected agreement(s) or documents that affect Users. </w:t>
      </w:r>
      <w:r w:rsidR="00D551EA">
        <w:t>The Company</w:t>
      </w:r>
      <w:r w:rsidR="001B117F">
        <w:t xml:space="preserve"> shall</w:t>
      </w:r>
      <w:r>
        <w:t xml:space="preserve"> amend such agreements/documents as appropriate.</w:t>
      </w:r>
    </w:p>
    <w:p w14:paraId="2A622CD0" w14:textId="0C0610A3" w:rsidR="00E02857" w:rsidRDefault="00D551EA" w:rsidP="00603CBB">
      <w:pPr>
        <w:pStyle w:val="Heading3"/>
        <w:keepLines/>
        <w:tabs>
          <w:tab w:val="clear" w:pos="0"/>
          <w:tab w:val="num" w:pos="851"/>
        </w:tabs>
        <w:ind w:left="851" w:hanging="851"/>
        <w:jc w:val="both"/>
      </w:pPr>
      <w:r>
        <w:t>The Company</w:t>
      </w:r>
      <w:r w:rsidR="001B117F">
        <w:t xml:space="preserve"> shall</w:t>
      </w:r>
      <w:r w:rsidR="00E02857">
        <w:t xml:space="preserve"> inform the Affected Parties as soon as reasonably practicable after </w:t>
      </w:r>
      <w:r>
        <w:t>The Company</w:t>
      </w:r>
      <w:r w:rsidR="001B117F">
        <w:t xml:space="preserve"> has</w:t>
      </w:r>
      <w:r w:rsidR="00E02857">
        <w:t xml:space="preserve"> notified the User(s) of the changes to the relevant Construction Agreement(s) or Bilateral Agreement(s).  </w:t>
      </w:r>
    </w:p>
    <w:p w14:paraId="135DE4B5" w14:textId="77777777" w:rsidR="00E02857" w:rsidRDefault="00E02857">
      <w:pPr>
        <w:pStyle w:val="Heading3"/>
        <w:keepLines/>
        <w:numPr>
          <w:ilvl w:val="0"/>
          <w:numId w:val="0"/>
        </w:numPr>
        <w:jc w:val="both"/>
      </w:pPr>
    </w:p>
    <w:p w14:paraId="141BAFA0" w14:textId="77777777" w:rsidR="00E02857" w:rsidRDefault="00E02857">
      <w:pPr>
        <w:pStyle w:val="Heading3"/>
        <w:keepLines/>
        <w:numPr>
          <w:ilvl w:val="0"/>
          <w:numId w:val="0"/>
        </w:numPr>
        <w:jc w:val="both"/>
      </w:pPr>
    </w:p>
    <w:p w14:paraId="052D45A0" w14:textId="77777777" w:rsidR="00E02857" w:rsidRDefault="00E02857" w:rsidP="00603CBB">
      <w:pPr>
        <w:pStyle w:val="Heading2"/>
        <w:keepLines/>
        <w:tabs>
          <w:tab w:val="clear" w:pos="851"/>
          <w:tab w:val="num" w:pos="1134"/>
        </w:tabs>
        <w:jc w:val="both"/>
      </w:pPr>
      <w:r>
        <w:t>Delays to Programme and Works</w:t>
      </w:r>
    </w:p>
    <w:p w14:paraId="34D4BCF4" w14:textId="5FB8E992" w:rsidR="00E02857" w:rsidRDefault="00E02857" w:rsidP="00603CBB">
      <w:pPr>
        <w:pStyle w:val="Heading3"/>
        <w:keepLines/>
        <w:tabs>
          <w:tab w:val="num" w:pos="1134"/>
        </w:tabs>
        <w:ind w:left="851" w:hanging="851"/>
        <w:jc w:val="both"/>
      </w:pPr>
      <w:r>
        <w:t xml:space="preserve">As soon as any of the Affected Parties becomes aware of the need to amend Transmission Construction Works because of a Consents driven change(s), that Affected Party shall </w:t>
      </w:r>
      <w:proofErr w:type="gramStart"/>
      <w:r>
        <w:t>make revisions to</w:t>
      </w:r>
      <w:proofErr w:type="gramEnd"/>
      <w:r>
        <w:t xml:space="preserve"> the relevant Appendices of the TO Construction Agreement that include such Transmission Construction Works and any related charges and inform </w:t>
      </w:r>
      <w:r w:rsidR="00D551EA">
        <w:t>The Company</w:t>
      </w:r>
      <w:r>
        <w:t xml:space="preserve"> as soon as reasonably practicable.</w:t>
      </w:r>
    </w:p>
    <w:p w14:paraId="6061AE76" w14:textId="77777777" w:rsidR="00E02857" w:rsidRDefault="00E02857" w:rsidP="00603CBB">
      <w:pPr>
        <w:pStyle w:val="Heading3"/>
        <w:keepLines/>
        <w:tabs>
          <w:tab w:val="num" w:pos="1134"/>
        </w:tabs>
        <w:ind w:left="851" w:hanging="851"/>
        <w:jc w:val="both"/>
      </w:pPr>
      <w:r>
        <w:t>Within 28</w:t>
      </w:r>
      <w:r w:rsidR="003E1233">
        <w:t xml:space="preserve"> calendar</w:t>
      </w:r>
      <w:r>
        <w:t xml:space="preserve"> days of an STC Schedule 9 Affected Party becoming aware of an occurrence as allowed for under STC Schedule 9, 3.2, giving rise to a delay in carrying out any of the STC Schedule 9 Affected Party’s Works they shall notify the Defaulting Party in writing of such occurrence together with an estimate of the proposed delay which it will cause the STC Schedule 9 Affected Party. Once the new date(s) are fixed the TO Construction Programme and/or TO Commissioning Programme shall be deemed automatically amended as appropriate.</w:t>
      </w:r>
    </w:p>
    <w:p w14:paraId="1E6ECC32" w14:textId="77777777" w:rsidR="00E02857" w:rsidRDefault="00E02857" w:rsidP="00603CBB">
      <w:pPr>
        <w:pStyle w:val="Heading3"/>
        <w:keepLines/>
        <w:numPr>
          <w:ilvl w:val="0"/>
          <w:numId w:val="0"/>
        </w:numPr>
        <w:tabs>
          <w:tab w:val="num" w:pos="1134"/>
        </w:tabs>
        <w:ind w:left="851" w:hanging="851"/>
        <w:jc w:val="both"/>
      </w:pPr>
    </w:p>
    <w:p w14:paraId="1B9C6026" w14:textId="77777777" w:rsidR="00E02857" w:rsidRDefault="00E02857" w:rsidP="00603CBB">
      <w:pPr>
        <w:pStyle w:val="Heading2"/>
        <w:keepLines/>
        <w:tabs>
          <w:tab w:val="clear" w:pos="851"/>
          <w:tab w:val="num" w:pos="1134"/>
        </w:tabs>
        <w:jc w:val="both"/>
      </w:pPr>
      <w:r>
        <w:t xml:space="preserve">Changes to technical design or operational criteria forming part of the TO Construction Agreement or Connection Site Specification </w:t>
      </w:r>
    </w:p>
    <w:p w14:paraId="59215E4E" w14:textId="53E57442" w:rsidR="00E02857" w:rsidRDefault="00E02857" w:rsidP="00603CBB">
      <w:pPr>
        <w:pStyle w:val="Heading3"/>
        <w:keepLines/>
        <w:tabs>
          <w:tab w:val="num" w:pos="1134"/>
        </w:tabs>
        <w:ind w:left="851" w:hanging="851"/>
        <w:jc w:val="both"/>
      </w:pPr>
      <w:r>
        <w:t xml:space="preserve">If a TO wishes to change the technical design or operation criteria that form part of the TO Construction Agreement or the Connection Site Specification (as appropriate), the TO shall notify </w:t>
      </w:r>
      <w:r w:rsidR="00D551EA">
        <w:t>The Company</w:t>
      </w:r>
      <w:r>
        <w:t xml:space="preserve"> as soon as reasonably practicable. The notice shall include the amendments that the TO considers to be required and the reasons why the TO considers the modification is required.</w:t>
      </w:r>
    </w:p>
    <w:p w14:paraId="702BC1A1" w14:textId="24A9E93C" w:rsidR="00E02857" w:rsidRDefault="00E02857" w:rsidP="00603CBB">
      <w:pPr>
        <w:pStyle w:val="Heading3"/>
        <w:keepLines/>
        <w:tabs>
          <w:tab w:val="num" w:pos="1134"/>
        </w:tabs>
        <w:ind w:left="851" w:hanging="851"/>
        <w:jc w:val="both"/>
      </w:pPr>
      <w:r>
        <w:t xml:space="preserve">If </w:t>
      </w:r>
      <w:proofErr w:type="gramStart"/>
      <w:r>
        <w:t>required</w:t>
      </w:r>
      <w:proofErr w:type="gramEnd"/>
      <w:r>
        <w:t xml:space="preserve"> </w:t>
      </w:r>
      <w:r w:rsidR="00D551EA">
        <w:t>The Company</w:t>
      </w:r>
      <w:r>
        <w:t xml:space="preserve"> shall request further detail/clarification from the TO. </w:t>
      </w:r>
    </w:p>
    <w:p w14:paraId="59B041E3" w14:textId="58A9C364" w:rsidR="00E02857" w:rsidRDefault="00D551EA" w:rsidP="00603CBB">
      <w:pPr>
        <w:pStyle w:val="Heading3"/>
        <w:keepLines/>
        <w:tabs>
          <w:tab w:val="num" w:pos="1134"/>
        </w:tabs>
        <w:ind w:left="851" w:hanging="851"/>
        <w:jc w:val="both"/>
      </w:pPr>
      <w:r>
        <w:t>The Company</w:t>
      </w:r>
      <w:r w:rsidR="00E02857">
        <w:t xml:space="preserve"> shall issue a Modification Notification to the User if the change notified to </w:t>
      </w:r>
      <w:r>
        <w:t>The Company</w:t>
      </w:r>
      <w:r w:rsidR="00E02857">
        <w:t xml:space="preserve"> under section 3.3.1 requires a change to Appendices F1, F3 or F5 to the relevant Bilateral Connection Agreement, or Appendices F1, F3, F4 or F5 to the relevant Bilateral Embedded Generation Agreement. If a User submits a Modification Application to </w:t>
      </w:r>
      <w:r>
        <w:t>The Company</w:t>
      </w:r>
      <w:r w:rsidR="00E02857">
        <w:t xml:space="preserve"> </w:t>
      </w:r>
      <w:proofErr w:type="gramStart"/>
      <w:r w:rsidR="00E02857">
        <w:t>as a result of</w:t>
      </w:r>
      <w:proofErr w:type="gramEnd"/>
      <w:r w:rsidR="00E02857">
        <w:t xml:space="preserve"> the Modification Notification, </w:t>
      </w:r>
      <w:r>
        <w:t>The Company</w:t>
      </w:r>
      <w:r w:rsidR="00E02857">
        <w:t xml:space="preserve"> shall issue a </w:t>
      </w:r>
      <w:r>
        <w:t>The Company</w:t>
      </w:r>
      <w:r w:rsidR="00E02857">
        <w:t xml:space="preserve"> Construction Application to the Affected Parties and STCP18-1 Connection and Modification Application process will be followed. Where a User is not required to submit a Modification Application then </w:t>
      </w:r>
      <w:r>
        <w:t>The Company</w:t>
      </w:r>
      <w:r w:rsidR="00E02857">
        <w:t xml:space="preserve"> and the Affected Parties shall discuss and agree the process and timetable for considering, agreeing and documenting the required changes to the relevant TO Construction Agreement or Connection Site Specification, as appropriate.</w:t>
      </w:r>
    </w:p>
    <w:p w14:paraId="59DC79CE" w14:textId="03B9B9FC" w:rsidR="00E02857" w:rsidRDefault="00E02857" w:rsidP="00603CBB">
      <w:pPr>
        <w:pStyle w:val="Heading3"/>
        <w:keepLines/>
        <w:tabs>
          <w:tab w:val="num" w:pos="1134"/>
        </w:tabs>
        <w:ind w:left="851" w:hanging="851"/>
        <w:jc w:val="both"/>
      </w:pPr>
      <w:r>
        <w:t xml:space="preserve">Where a User wishes to change Appendices F1, F3 or F5 to the relevant Bilateral Connection Agreement, or Appendices F1, F3, F4 or F5 to the relevant Bilateral Embedded Generation Agreement, it may, at any time, submit a Modification Application to </w:t>
      </w:r>
      <w:r w:rsidR="00D551EA">
        <w:t>The Company</w:t>
      </w:r>
      <w:r>
        <w:t>. On receipt of that application the process detailed in STCP18-1 Connection and Modification Application shall be followed from step 3.</w:t>
      </w:r>
      <w:r w:rsidR="007319F2">
        <w:t>2</w:t>
      </w:r>
      <w:r>
        <w:t>.</w:t>
      </w:r>
    </w:p>
    <w:p w14:paraId="7A39B397" w14:textId="78227187" w:rsidR="00E02857" w:rsidRDefault="00E02857" w:rsidP="00603CBB">
      <w:pPr>
        <w:pStyle w:val="Heading3"/>
        <w:keepLines/>
        <w:tabs>
          <w:tab w:val="num" w:pos="1134"/>
        </w:tabs>
        <w:ind w:left="851" w:hanging="851"/>
        <w:jc w:val="both"/>
      </w:pPr>
      <w:r>
        <w:t xml:space="preserve">If the change notified by the TO </w:t>
      </w:r>
      <w:proofErr w:type="spellStart"/>
      <w:r>
        <w:t>to</w:t>
      </w:r>
      <w:proofErr w:type="spellEnd"/>
      <w:r>
        <w:t xml:space="preserve"> </w:t>
      </w:r>
      <w:r w:rsidR="00D551EA">
        <w:t>The Company</w:t>
      </w:r>
      <w:r>
        <w:t xml:space="preserve">  under section 3.3.1 results in the need to change Appendix F4 of the relevant Bilateral Connection Agreement, or the User wishes to change Appendix F4 to the relevant Bilateral Connection Agreement, </w:t>
      </w:r>
      <w:r w:rsidR="00D551EA">
        <w:t>The Company</w:t>
      </w:r>
      <w:r>
        <w:t xml:space="preserve">  and the Affected Parties shall discuss and agree the process and timetable for considering, agreeing and documenting the required changes to the relevant TO Construction Agreement or Connection Site Specification, as appropriate. Parties agree that such discussions shall take place and agreement reached within 5 </w:t>
      </w:r>
      <w:r w:rsidR="003E1233">
        <w:t xml:space="preserve">working </w:t>
      </w:r>
      <w:r>
        <w:t>days of receipt of the change notification.</w:t>
      </w:r>
    </w:p>
    <w:p w14:paraId="12ABAD4E" w14:textId="77777777" w:rsidR="00E02857" w:rsidRDefault="00E02857" w:rsidP="00603CBB">
      <w:pPr>
        <w:pStyle w:val="Heading3"/>
        <w:keepLines/>
        <w:numPr>
          <w:ilvl w:val="0"/>
          <w:numId w:val="0"/>
        </w:numPr>
        <w:tabs>
          <w:tab w:val="num" w:pos="1134"/>
        </w:tabs>
        <w:ind w:left="851" w:hanging="851"/>
        <w:jc w:val="both"/>
      </w:pPr>
    </w:p>
    <w:p w14:paraId="5F245024" w14:textId="5C6A3DFB" w:rsidR="00E02857" w:rsidRDefault="00E02857" w:rsidP="00603CBB">
      <w:pPr>
        <w:pStyle w:val="Heading2"/>
        <w:keepLines/>
        <w:tabs>
          <w:tab w:val="clear" w:pos="851"/>
          <w:tab w:val="num" w:pos="1134"/>
        </w:tabs>
        <w:jc w:val="both"/>
      </w:pPr>
      <w:r>
        <w:t>Ad-hoc request for modifications by Users/</w:t>
      </w:r>
      <w:r w:rsidR="00D551EA">
        <w:t>The Company</w:t>
      </w:r>
      <w:r>
        <w:t xml:space="preserve"> /TO where Parties agreed a Modification Application is not required</w:t>
      </w:r>
    </w:p>
    <w:p w14:paraId="0F2367DF" w14:textId="7AF5DE0E" w:rsidR="00E02857" w:rsidRDefault="00E02857" w:rsidP="00603CBB">
      <w:pPr>
        <w:pStyle w:val="Heading3"/>
        <w:keepLines/>
        <w:tabs>
          <w:tab w:val="num" w:pos="1134"/>
        </w:tabs>
        <w:ind w:left="851" w:hanging="851"/>
        <w:jc w:val="both"/>
      </w:pPr>
      <w:r>
        <w:t xml:space="preserve">Where a User or </w:t>
      </w:r>
      <w:r w:rsidR="00D551EA">
        <w:t>The Company</w:t>
      </w:r>
      <w:r>
        <w:t xml:space="preserve"> requests a change to a Bilateral Agreement or Construction Agreement which requires a modification to a TO Construction Agreement or Connection Site Specification, </w:t>
      </w:r>
      <w:r w:rsidR="00D551EA">
        <w:t>The Company</w:t>
      </w:r>
      <w:r>
        <w:t xml:space="preserve">  and the Affected Parties shall discuss and agree whether this can be achieved without a Modification Application and if so the process and timetable for considering, agreeing and documenting the changes to the relevant TO Construction Agreement or Connection Site Specification. </w:t>
      </w:r>
    </w:p>
    <w:p w14:paraId="5C5493FA" w14:textId="4554C4FC" w:rsidR="00E02857" w:rsidRDefault="00E02857" w:rsidP="00603CBB">
      <w:pPr>
        <w:pStyle w:val="Heading3"/>
        <w:keepLines/>
        <w:tabs>
          <w:tab w:val="num" w:pos="1134"/>
        </w:tabs>
        <w:ind w:left="851" w:hanging="851"/>
        <w:jc w:val="both"/>
      </w:pPr>
      <w:r>
        <w:t xml:space="preserve">Where a TO requests a change (other than those previously covered in sections 3.1 to 3.3) to a TO Construction Agreement or Connection Site Specification, </w:t>
      </w:r>
      <w:r w:rsidR="00D551EA">
        <w:t>The Company</w:t>
      </w:r>
      <w:r>
        <w:t xml:space="preserve"> will discuss the impact with the User prior to agreeing a process and timetable with the TO and any Affected TO for considering, agreeing and documenting the changes to the relevant TO Construction Agreement or Connection Site Specification.</w:t>
      </w:r>
    </w:p>
    <w:p w14:paraId="33BDBFFA" w14:textId="77777777" w:rsidR="00E02857" w:rsidRDefault="00E02857" w:rsidP="00603CBB">
      <w:pPr>
        <w:pStyle w:val="Heading1"/>
        <w:tabs>
          <w:tab w:val="clear" w:pos="851"/>
          <w:tab w:val="num" w:pos="1134"/>
        </w:tabs>
      </w:pPr>
      <w:r>
        <w:t>Nuclear Site Licence Provisions</w:t>
      </w:r>
    </w:p>
    <w:p w14:paraId="117AB1B7" w14:textId="77777777" w:rsidR="00E02857" w:rsidRDefault="00E02857" w:rsidP="00603CBB">
      <w:pPr>
        <w:pStyle w:val="Heading2"/>
        <w:tabs>
          <w:tab w:val="clear" w:pos="851"/>
          <w:tab w:val="num" w:pos="1134"/>
        </w:tabs>
      </w:pPr>
      <w:r>
        <w:t>General</w:t>
      </w:r>
    </w:p>
    <w:p w14:paraId="2B006F6E" w14:textId="77777777" w:rsidR="00E02857" w:rsidRDefault="00E02857" w:rsidP="00603CBB">
      <w:pPr>
        <w:pStyle w:val="Heading3"/>
        <w:tabs>
          <w:tab w:val="num" w:pos="1134"/>
        </w:tabs>
        <w:ind w:left="851" w:hanging="851"/>
        <w:jc w:val="both"/>
      </w:pPr>
      <w:r>
        <w:rPr>
          <w:lang w:val="en-US" w:eastAsia="en-GB"/>
        </w:rPr>
        <w:t xml:space="preserve">When following this process where this may interact with, impact upon or fall within the boundary of a Nuclear Site </w:t>
      </w:r>
      <w:proofErr w:type="spellStart"/>
      <w:r>
        <w:rPr>
          <w:lang w:val="en-US" w:eastAsia="en-GB"/>
        </w:rPr>
        <w:t>Licence</w:t>
      </w:r>
      <w:proofErr w:type="spellEnd"/>
      <w:r>
        <w:rPr>
          <w:lang w:val="en-US" w:eastAsia="en-GB"/>
        </w:rPr>
        <w:t xml:space="preserve"> holder's site, or may otherwise have any form of affect and/or implication for a nuclear power station, consideration must be given to the relevant provisions of the applicable Nuclear Site </w:t>
      </w:r>
      <w:proofErr w:type="spellStart"/>
      <w:r>
        <w:rPr>
          <w:lang w:val="en-US" w:eastAsia="en-GB"/>
        </w:rPr>
        <w:t>Licence</w:t>
      </w:r>
      <w:proofErr w:type="spellEnd"/>
      <w:r>
        <w:rPr>
          <w:lang w:val="en-US" w:eastAsia="en-GB"/>
        </w:rPr>
        <w:t xml:space="preserve"> Provisions Agreement, the CUSC Bilateral Connection Agreement for that site, paragraph 6.9.4 of the CUSC and Section G3 of the S</w:t>
      </w:r>
      <w:r w:rsidR="00E50750">
        <w:rPr>
          <w:lang w:val="en-US" w:eastAsia="en-GB"/>
        </w:rPr>
        <w:t>TC</w:t>
      </w:r>
      <w:r>
        <w:rPr>
          <w:lang w:val="en-US" w:eastAsia="en-GB"/>
        </w:rPr>
        <w:t xml:space="preserve"> Code to ensure compliance with all of these obligations</w:t>
      </w:r>
      <w:r>
        <w:t>.</w:t>
      </w:r>
    </w:p>
    <w:p w14:paraId="4ABFA068" w14:textId="77777777" w:rsidR="00E02857" w:rsidRDefault="00E02857">
      <w:pPr>
        <w:pStyle w:val="Heading3"/>
        <w:keepLines/>
        <w:numPr>
          <w:ilvl w:val="0"/>
          <w:numId w:val="0"/>
        </w:numPr>
      </w:pPr>
    </w:p>
    <w:p w14:paraId="3479A0A1" w14:textId="77777777" w:rsidR="00E02857" w:rsidRDefault="00E02857"/>
    <w:p w14:paraId="39141B14" w14:textId="77777777" w:rsidR="00E02857" w:rsidRDefault="00E02857">
      <w:pPr>
        <w:pStyle w:val="Heading2"/>
        <w:sectPr w:rsidR="00E02857">
          <w:headerReference w:type="default" r:id="rId10"/>
          <w:footerReference w:type="default" r:id="rId11"/>
          <w:pgSz w:w="11906" w:h="16838"/>
          <w:pgMar w:top="1440" w:right="1800" w:bottom="1440" w:left="1800" w:header="720" w:footer="720" w:gutter="0"/>
          <w:cols w:space="720"/>
        </w:sectPr>
      </w:pPr>
    </w:p>
    <w:p w14:paraId="535F98E5" w14:textId="77777777" w:rsidR="00E02857" w:rsidRDefault="00E02857">
      <w:pPr>
        <w:pStyle w:val="Heading5"/>
        <w:rPr>
          <w:sz w:val="28"/>
        </w:rPr>
      </w:pPr>
      <w:r>
        <w:rPr>
          <w:sz w:val="28"/>
        </w:rPr>
        <w:t>Appendix A:</w:t>
      </w:r>
      <w:r>
        <w:rPr>
          <w:sz w:val="28"/>
        </w:rPr>
        <w:tab/>
        <w:t xml:space="preserve"> Flow Diagram</w:t>
      </w:r>
    </w:p>
    <w:p w14:paraId="15795FBD" w14:textId="77777777" w:rsidR="00E02857" w:rsidRDefault="00E02857">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6C5A8144" w14:textId="77777777" w:rsidR="00E02857" w:rsidRDefault="00DA5167">
      <w:pPr>
        <w:sectPr w:rsidR="00E02857">
          <w:pgSz w:w="11906" w:h="16838"/>
          <w:pgMar w:top="1440" w:right="1800" w:bottom="1440" w:left="1800" w:header="720" w:footer="720" w:gutter="0"/>
          <w:cols w:space="720"/>
        </w:sectPr>
      </w:pPr>
      <w:r>
        <w:object w:dxaOrig="8303" w:dyaOrig="11659" w14:anchorId="77034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582pt" o:ole="">
            <v:imagedata r:id="rId12" o:title=""/>
          </v:shape>
          <o:OLEObject Type="Embed" ProgID="Visio.Drawing.11" ShapeID="_x0000_i1025" DrawAspect="Content" ObjectID="_1822086879" r:id="rId13"/>
        </w:object>
      </w:r>
      <w:r w:rsidR="00C91D2D">
        <w:rPr>
          <w:noProof/>
        </w:rPr>
        <w:object w:dxaOrig="1440" w:dyaOrig="1440" w14:anchorId="53F5C9CE">
          <v:shape id="_x0000_s2050" type="#_x0000_t75" style="position:absolute;margin-left:0;margin-top:0;width:414.05pt;height:13.8pt;z-index:251658240;mso-position-horizontal-relative:text;mso-position-vertical-relative:text" o:allowincell="f">
            <v:imagedata r:id="rId14" o:title=""/>
            <w10:wrap type="topAndBottom"/>
          </v:shape>
          <o:OLEObject Type="Embed" ProgID="Word.Document.8" ShapeID="_x0000_s2050" DrawAspect="Content" ObjectID="_1822086883" r:id="rId15">
            <o:FieldCodes>\s</o:FieldCodes>
          </o:OLEObject>
        </w:object>
      </w:r>
    </w:p>
    <w:p w14:paraId="671E02F7" w14:textId="77777777" w:rsidR="00E02857" w:rsidRDefault="00305B5D">
      <w:pPr>
        <w:pStyle w:val="Heading5"/>
        <w:sectPr w:rsidR="00E02857">
          <w:pgSz w:w="11906" w:h="16838"/>
          <w:pgMar w:top="1440" w:right="1800" w:bottom="1440" w:left="1800" w:header="720" w:footer="720" w:gutter="0"/>
          <w:cols w:space="720"/>
        </w:sectPr>
      </w:pPr>
      <w:r>
        <w:object w:dxaOrig="8302" w:dyaOrig="12165" w14:anchorId="174BD8A7">
          <v:shape id="_x0000_i1026" type="#_x0000_t75" style="width:414pt;height:609pt" o:ole="">
            <v:imagedata r:id="rId16" o:title=""/>
          </v:shape>
          <o:OLEObject Type="Embed" ProgID="Visio.Drawing.11" ShapeID="_x0000_i1026" DrawAspect="Content" ObjectID="_1822086880" r:id="rId17"/>
        </w:object>
      </w:r>
    </w:p>
    <w:p w14:paraId="0564A1EA" w14:textId="77777777" w:rsidR="00E02857" w:rsidRDefault="00673F6B">
      <w:pPr>
        <w:pStyle w:val="Heading5"/>
        <w:sectPr w:rsidR="00E02857">
          <w:pgSz w:w="11906" w:h="16838"/>
          <w:pgMar w:top="1440" w:right="1800" w:bottom="1440" w:left="1800" w:header="720" w:footer="720" w:gutter="0"/>
          <w:cols w:space="720"/>
        </w:sectPr>
      </w:pPr>
      <w:r>
        <w:object w:dxaOrig="8303" w:dyaOrig="11659" w14:anchorId="53C338F6">
          <v:shape id="_x0000_i1027" type="#_x0000_t75" style="width:415.5pt;height:582pt" o:ole="">
            <v:imagedata r:id="rId18" o:title=""/>
          </v:shape>
          <o:OLEObject Type="Embed" ProgID="Visio.Drawing.11" ShapeID="_x0000_i1027" DrawAspect="Content" ObjectID="_1822086881" r:id="rId19"/>
        </w:object>
      </w:r>
    </w:p>
    <w:p w14:paraId="00A43BDE" w14:textId="77777777" w:rsidR="00E02857" w:rsidRDefault="001B2DFB">
      <w:pPr>
        <w:pStyle w:val="Heading5"/>
        <w:sectPr w:rsidR="00E02857">
          <w:pgSz w:w="11906" w:h="16838"/>
          <w:pgMar w:top="1440" w:right="1800" w:bottom="1440" w:left="1800" w:header="720" w:footer="720" w:gutter="0"/>
          <w:cols w:space="720"/>
        </w:sectPr>
      </w:pPr>
      <w:r>
        <w:object w:dxaOrig="8308" w:dyaOrig="11724" w14:anchorId="036D1B59">
          <v:shape id="_x0000_i1028" type="#_x0000_t75" style="width:414.75pt;height:588pt" o:ole="">
            <v:imagedata r:id="rId20" o:title=""/>
          </v:shape>
          <o:OLEObject Type="Embed" ProgID="Visio.Drawing.11" ShapeID="_x0000_i1028" DrawAspect="Content" ObjectID="_1822086882" r:id="rId21"/>
        </w:object>
      </w:r>
    </w:p>
    <w:p w14:paraId="37996D6B" w14:textId="77777777" w:rsidR="00E02857" w:rsidRDefault="00E02857">
      <w:pPr>
        <w:pStyle w:val="Heading5"/>
        <w:spacing w:before="60" w:after="60"/>
        <w:rPr>
          <w:sz w:val="28"/>
        </w:rPr>
      </w:pPr>
      <w:r>
        <w:rPr>
          <w:sz w:val="28"/>
        </w:rPr>
        <w:t xml:space="preserve">Appendix B:  Abbreviations &amp; Definitions </w:t>
      </w:r>
    </w:p>
    <w:p w14:paraId="14077D70" w14:textId="77777777" w:rsidR="00E02857" w:rsidRDefault="00E02857">
      <w:pPr>
        <w:pStyle w:val="Heading6"/>
        <w:spacing w:before="60"/>
      </w:pPr>
    </w:p>
    <w:p w14:paraId="7E63EF46" w14:textId="77777777" w:rsidR="00E02857" w:rsidRDefault="00E02857">
      <w:pPr>
        <w:pStyle w:val="Heading6"/>
        <w:spacing w:before="60"/>
      </w:pPr>
      <w:r>
        <w:t>Abbreviations</w:t>
      </w:r>
    </w:p>
    <w:p w14:paraId="5ADF5C78" w14:textId="77777777" w:rsidR="005E5E7F" w:rsidRDefault="005E5E7F">
      <w:pPr>
        <w:spacing w:before="60" w:after="60"/>
      </w:pPr>
      <w:r>
        <w:t>OFTO</w:t>
      </w:r>
      <w:r>
        <w:tab/>
        <w:t>Offshore Transmission Owner</w:t>
      </w:r>
    </w:p>
    <w:p w14:paraId="45EB542A" w14:textId="77777777" w:rsidR="00E02857" w:rsidRDefault="00E02857">
      <w:pPr>
        <w:spacing w:before="60" w:after="60"/>
      </w:pPr>
      <w:r>
        <w:t>SHET</w:t>
      </w:r>
      <w:r>
        <w:tab/>
        <w:t xml:space="preserve">Scottish Hydro-Electric Transmission </w:t>
      </w:r>
      <w:r w:rsidR="00695553">
        <w:t>p</w:t>
      </w:r>
      <w:r w:rsidR="00114EAC">
        <w:t>lc</w:t>
      </w:r>
    </w:p>
    <w:p w14:paraId="7008B0A9" w14:textId="77777777" w:rsidR="00E02857" w:rsidRDefault="00E02857">
      <w:pPr>
        <w:spacing w:before="60" w:after="60"/>
      </w:pPr>
      <w:r>
        <w:t>SPT</w:t>
      </w:r>
      <w:r>
        <w:tab/>
        <w:t>SP Transmission Ltd</w:t>
      </w:r>
    </w:p>
    <w:p w14:paraId="186E48B2" w14:textId="77777777" w:rsidR="00E02857" w:rsidRDefault="00E02857">
      <w:pPr>
        <w:spacing w:before="60" w:after="60"/>
      </w:pPr>
      <w:r>
        <w:t>TO</w:t>
      </w:r>
      <w:r>
        <w:tab/>
        <w:t xml:space="preserve">Transmission Owner </w:t>
      </w:r>
    </w:p>
    <w:p w14:paraId="59E78D89" w14:textId="77777777" w:rsidR="00E02857" w:rsidRDefault="00E02857">
      <w:pPr>
        <w:pStyle w:val="BodyText"/>
        <w:spacing w:before="60" w:after="60"/>
        <w:ind w:left="0"/>
      </w:pPr>
      <w:r>
        <w:t>TEC</w:t>
      </w:r>
      <w:r>
        <w:tab/>
        <w:t>Transmission Entry Capacity</w:t>
      </w:r>
    </w:p>
    <w:p w14:paraId="232D9571" w14:textId="77777777" w:rsidR="00E02857" w:rsidRDefault="00E02857">
      <w:pPr>
        <w:pStyle w:val="Heading6"/>
        <w:spacing w:before="60"/>
      </w:pPr>
    </w:p>
    <w:p w14:paraId="26CACD45" w14:textId="77777777" w:rsidR="00E02857" w:rsidRDefault="00E02857">
      <w:pPr>
        <w:pStyle w:val="Heading6"/>
        <w:spacing w:before="60"/>
      </w:pPr>
      <w:r>
        <w:t xml:space="preserve">Definitions </w:t>
      </w:r>
    </w:p>
    <w:p w14:paraId="4D3192E7" w14:textId="77777777" w:rsidR="00E02857" w:rsidRDefault="00E02857">
      <w:pPr>
        <w:pStyle w:val="Header"/>
        <w:tabs>
          <w:tab w:val="clear" w:pos="4153"/>
          <w:tab w:val="clear" w:pos="8306"/>
        </w:tabs>
        <w:spacing w:after="0"/>
      </w:pPr>
    </w:p>
    <w:p w14:paraId="01DD82A9" w14:textId="77777777" w:rsidR="00E02857" w:rsidRDefault="00E02857">
      <w:pPr>
        <w:pStyle w:val="Heading8"/>
        <w:spacing w:before="60"/>
      </w:pPr>
      <w:r>
        <w:t>STC definitions used:</w:t>
      </w:r>
    </w:p>
    <w:p w14:paraId="29EA3F99" w14:textId="77777777" w:rsidR="00E02857" w:rsidRDefault="00E02857">
      <w:pPr>
        <w:pStyle w:val="Header"/>
        <w:tabs>
          <w:tab w:val="clear" w:pos="4153"/>
          <w:tab w:val="clear" w:pos="8306"/>
        </w:tabs>
        <w:spacing w:before="60" w:after="60"/>
      </w:pPr>
      <w:r>
        <w:t>Connection Site Specification</w:t>
      </w:r>
    </w:p>
    <w:p w14:paraId="1A969EE3" w14:textId="77777777" w:rsidR="00E02857" w:rsidRDefault="00E02857">
      <w:pPr>
        <w:pStyle w:val="Header"/>
        <w:tabs>
          <w:tab w:val="clear" w:pos="4153"/>
          <w:tab w:val="clear" w:pos="8306"/>
        </w:tabs>
        <w:spacing w:before="60" w:after="60"/>
      </w:pPr>
      <w:r>
        <w:t>Consents</w:t>
      </w:r>
    </w:p>
    <w:p w14:paraId="1F5A2DD4" w14:textId="71330158" w:rsidR="00867786" w:rsidRDefault="00D551EA">
      <w:pPr>
        <w:pStyle w:val="Header"/>
        <w:tabs>
          <w:tab w:val="clear" w:pos="4153"/>
          <w:tab w:val="clear" w:pos="8306"/>
        </w:tabs>
        <w:spacing w:before="60" w:after="60"/>
      </w:pPr>
      <w:r>
        <w:t>The Company</w:t>
      </w:r>
    </w:p>
    <w:p w14:paraId="619CDCCE" w14:textId="77777777" w:rsidR="00E02857" w:rsidRDefault="00867786">
      <w:pPr>
        <w:spacing w:before="60" w:after="60"/>
      </w:pPr>
      <w:r>
        <w:t>NGET</w:t>
      </w:r>
    </w:p>
    <w:p w14:paraId="59CFACEA" w14:textId="77777777" w:rsidR="00E02857" w:rsidRDefault="00E02857">
      <w:pPr>
        <w:spacing w:before="60" w:after="60"/>
      </w:pPr>
      <w:r>
        <w:t>One Off Works</w:t>
      </w:r>
    </w:p>
    <w:p w14:paraId="0F29844C" w14:textId="77777777" w:rsidR="00E02857" w:rsidRDefault="00E02857">
      <w:pPr>
        <w:spacing w:before="60" w:after="60"/>
      </w:pPr>
      <w:r>
        <w:t>Relevant Connection Site</w:t>
      </w:r>
    </w:p>
    <w:p w14:paraId="46C511AE" w14:textId="77777777" w:rsidR="00E02857" w:rsidRDefault="00E02857">
      <w:pPr>
        <w:spacing w:before="60" w:after="60"/>
      </w:pPr>
      <w:r>
        <w:t>Third Party Works</w:t>
      </w:r>
    </w:p>
    <w:p w14:paraId="11441149" w14:textId="77777777" w:rsidR="00E02857" w:rsidRDefault="00E02857">
      <w:pPr>
        <w:pStyle w:val="Header"/>
        <w:tabs>
          <w:tab w:val="clear" w:pos="4153"/>
          <w:tab w:val="clear" w:pos="8306"/>
        </w:tabs>
        <w:spacing w:before="60" w:after="60"/>
      </w:pPr>
      <w:r>
        <w:t>TO Commissioning Programme</w:t>
      </w:r>
    </w:p>
    <w:p w14:paraId="7B57E586" w14:textId="77777777" w:rsidR="00E02857" w:rsidRDefault="00E02857">
      <w:pPr>
        <w:spacing w:before="60" w:after="60"/>
      </w:pPr>
      <w:r>
        <w:t xml:space="preserve">TO Construction Offer </w:t>
      </w:r>
    </w:p>
    <w:p w14:paraId="760D34DF" w14:textId="77777777" w:rsidR="00E02857" w:rsidRDefault="00E02857">
      <w:pPr>
        <w:spacing w:before="60" w:after="60"/>
      </w:pPr>
      <w:r>
        <w:t>TO Construction Agreement</w:t>
      </w:r>
    </w:p>
    <w:p w14:paraId="73B23E21" w14:textId="77777777" w:rsidR="00E02857" w:rsidRDefault="00E02857">
      <w:pPr>
        <w:spacing w:before="60" w:after="60"/>
      </w:pPr>
      <w:r>
        <w:t>TO Construction Programme</w:t>
      </w:r>
    </w:p>
    <w:p w14:paraId="18066037" w14:textId="77777777" w:rsidR="00E02857" w:rsidRDefault="00E02857">
      <w:pPr>
        <w:spacing w:before="60" w:after="60"/>
      </w:pPr>
      <w:r>
        <w:t>Transmission Construction Works</w:t>
      </w:r>
    </w:p>
    <w:p w14:paraId="47A5EAEF" w14:textId="77777777" w:rsidR="00E02857" w:rsidRDefault="00E02857">
      <w:pPr>
        <w:spacing w:before="60" w:after="60"/>
      </w:pPr>
      <w:r>
        <w:t>Transmission Connection Asset Works</w:t>
      </w:r>
    </w:p>
    <w:p w14:paraId="43329B35" w14:textId="77777777" w:rsidR="00E02857" w:rsidRDefault="00E02857">
      <w:pPr>
        <w:spacing w:before="60" w:after="60"/>
      </w:pPr>
      <w:r>
        <w:t>Transmission Reinforcement Works</w:t>
      </w:r>
    </w:p>
    <w:p w14:paraId="07790591" w14:textId="77777777" w:rsidR="00E02857" w:rsidRDefault="00E02857">
      <w:r>
        <w:t>User</w:t>
      </w:r>
    </w:p>
    <w:p w14:paraId="48D73FD3" w14:textId="77777777" w:rsidR="00E02857" w:rsidRDefault="00E02857">
      <w:pPr>
        <w:pStyle w:val="BodyText"/>
        <w:spacing w:before="60" w:after="60"/>
        <w:ind w:left="0"/>
        <w:jc w:val="both"/>
        <w:rPr>
          <w:b/>
        </w:rPr>
      </w:pPr>
    </w:p>
    <w:p w14:paraId="04B86BAE" w14:textId="77777777" w:rsidR="00E02857" w:rsidRDefault="00E02857">
      <w:pPr>
        <w:pStyle w:val="BodyText"/>
        <w:spacing w:before="60" w:after="60"/>
        <w:ind w:left="0"/>
        <w:jc w:val="both"/>
        <w:rPr>
          <w:b/>
        </w:rPr>
      </w:pPr>
      <w:r>
        <w:rPr>
          <w:b/>
        </w:rPr>
        <w:t>CUSC definitions used:</w:t>
      </w:r>
    </w:p>
    <w:p w14:paraId="3207A683" w14:textId="77777777" w:rsidR="00E02857" w:rsidRDefault="00E02857">
      <w:pPr>
        <w:spacing w:before="60" w:after="60"/>
      </w:pPr>
      <w:r>
        <w:t>Bilateral Agreement</w:t>
      </w:r>
    </w:p>
    <w:p w14:paraId="6A8BC12F" w14:textId="77777777" w:rsidR="00E02857" w:rsidRDefault="00E02857">
      <w:pPr>
        <w:pStyle w:val="Header"/>
        <w:tabs>
          <w:tab w:val="clear" w:pos="4153"/>
          <w:tab w:val="clear" w:pos="8306"/>
        </w:tabs>
        <w:spacing w:before="60" w:after="60"/>
      </w:pPr>
      <w:r>
        <w:t>Bilateral Connection Agreement</w:t>
      </w:r>
    </w:p>
    <w:p w14:paraId="0E7F20DD" w14:textId="77777777" w:rsidR="00E02857" w:rsidRDefault="00E02857">
      <w:pPr>
        <w:spacing w:before="60" w:after="60"/>
      </w:pPr>
      <w:r>
        <w:t>Bilateral Embedded Generation Agreement</w:t>
      </w:r>
    </w:p>
    <w:p w14:paraId="3E1C6A45" w14:textId="77777777" w:rsidR="00E02857" w:rsidRDefault="00E02857">
      <w:pPr>
        <w:pStyle w:val="Header"/>
        <w:tabs>
          <w:tab w:val="clear" w:pos="4153"/>
          <w:tab w:val="clear" w:pos="8306"/>
        </w:tabs>
        <w:spacing w:before="60" w:after="60"/>
      </w:pPr>
      <w:r>
        <w:t>Completion Date</w:t>
      </w:r>
    </w:p>
    <w:p w14:paraId="155E5E20" w14:textId="41C62084" w:rsidR="00EF0ABA" w:rsidRDefault="00E02857">
      <w:pPr>
        <w:spacing w:before="60" w:after="60"/>
      </w:pPr>
      <w:r>
        <w:t xml:space="preserve">Construction Agreement </w:t>
      </w:r>
    </w:p>
    <w:p w14:paraId="362278EA" w14:textId="77777777" w:rsidR="00E02857" w:rsidRDefault="00E02857">
      <w:pPr>
        <w:spacing w:before="60" w:after="60"/>
      </w:pPr>
      <w:r>
        <w:t>Modification Application</w:t>
      </w:r>
    </w:p>
    <w:p w14:paraId="63857821" w14:textId="77777777" w:rsidR="00E02857" w:rsidRDefault="00E02857">
      <w:pPr>
        <w:spacing w:before="60" w:after="60"/>
      </w:pPr>
      <w:r>
        <w:t>Modification Notification</w:t>
      </w:r>
    </w:p>
    <w:p w14:paraId="125E8300" w14:textId="77777777" w:rsidR="00E02857" w:rsidRDefault="00E02857">
      <w:pPr>
        <w:spacing w:before="60" w:after="60"/>
      </w:pPr>
      <w:r>
        <w:t>Offer</w:t>
      </w:r>
    </w:p>
    <w:p w14:paraId="4ED457E3" w14:textId="77777777" w:rsidR="00E02857" w:rsidRDefault="00E02857">
      <w:pPr>
        <w:pStyle w:val="Heading8"/>
        <w:spacing w:before="60"/>
      </w:pPr>
    </w:p>
    <w:p w14:paraId="433C84D8" w14:textId="77777777" w:rsidR="00E02857" w:rsidRDefault="00E02857">
      <w:pPr>
        <w:spacing w:before="60" w:after="60"/>
      </w:pPr>
    </w:p>
    <w:p w14:paraId="03C12318" w14:textId="77777777" w:rsidR="00E02857" w:rsidRDefault="00E02857">
      <w:pPr>
        <w:pStyle w:val="Heading8"/>
        <w:spacing w:before="60"/>
      </w:pPr>
    </w:p>
    <w:p w14:paraId="236C1448" w14:textId="77777777" w:rsidR="00E02857" w:rsidRDefault="00E02857">
      <w:pPr>
        <w:pStyle w:val="Heading8"/>
        <w:spacing w:before="60"/>
      </w:pPr>
      <w:r>
        <w:t>Definitions used from other STCPS</w:t>
      </w:r>
    </w:p>
    <w:p w14:paraId="15B975D7" w14:textId="737902D4" w:rsidR="00A30E70" w:rsidRDefault="00A30E70">
      <w:pPr>
        <w:tabs>
          <w:tab w:val="left" w:pos="2268"/>
        </w:tabs>
        <w:spacing w:before="60" w:after="60"/>
      </w:pPr>
      <w:r>
        <w:t>Gated Application</w:t>
      </w:r>
      <w:r w:rsidR="00F57D80">
        <w:tab/>
        <w:t>STCP18-1: Connection and Modification Application</w:t>
      </w:r>
    </w:p>
    <w:p w14:paraId="0452C95B" w14:textId="68DA31E8" w:rsidR="00E02857" w:rsidRDefault="00E02857">
      <w:pPr>
        <w:tabs>
          <w:tab w:val="left" w:pos="2268"/>
        </w:tabs>
        <w:spacing w:before="60" w:after="60"/>
      </w:pPr>
      <w:r>
        <w:t>Other Affected TO</w:t>
      </w:r>
      <w:r>
        <w:tab/>
        <w:t>STCP18-1: Connection and Modification Application</w:t>
      </w:r>
    </w:p>
    <w:sectPr w:rsidR="00E0285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E1491" w14:textId="77777777" w:rsidR="00553F94" w:rsidRDefault="00553F94">
      <w:r>
        <w:separator/>
      </w:r>
    </w:p>
  </w:endnote>
  <w:endnote w:type="continuationSeparator" w:id="0">
    <w:p w14:paraId="6B2F69DD" w14:textId="77777777" w:rsidR="00553F94" w:rsidRDefault="00553F94">
      <w:r>
        <w:continuationSeparator/>
      </w:r>
    </w:p>
  </w:endnote>
  <w:endnote w:type="continuationNotice" w:id="1">
    <w:p w14:paraId="538E7EAC" w14:textId="77777777" w:rsidR="00553F94" w:rsidRDefault="00553F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91685" w14:textId="77777777" w:rsidR="00E02857" w:rsidRDefault="00E02857">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72155C">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2155C">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FA3F6" w14:textId="77777777" w:rsidR="00553F94" w:rsidRDefault="00553F94">
      <w:r>
        <w:separator/>
      </w:r>
    </w:p>
  </w:footnote>
  <w:footnote w:type="continuationSeparator" w:id="0">
    <w:p w14:paraId="327DCF2C" w14:textId="77777777" w:rsidR="00553F94" w:rsidRDefault="00553F94">
      <w:r>
        <w:continuationSeparator/>
      </w:r>
    </w:p>
  </w:footnote>
  <w:footnote w:type="continuationNotice" w:id="1">
    <w:p w14:paraId="488F2780" w14:textId="77777777" w:rsidR="00553F94" w:rsidRDefault="00553F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49E93" w14:textId="77777777" w:rsidR="00E02857" w:rsidRDefault="00E02857">
    <w:pPr>
      <w:pStyle w:val="Header"/>
      <w:rPr>
        <w:snapToGrid w:val="0"/>
      </w:rPr>
    </w:pPr>
    <w:r>
      <w:rPr>
        <w:snapToGrid w:val="0"/>
      </w:rPr>
      <w:t xml:space="preserve">STCP 18-6 Variation to Agreements </w:t>
    </w:r>
  </w:p>
  <w:p w14:paraId="02C42993" w14:textId="57DB3BDB" w:rsidR="00E02857" w:rsidRDefault="00E02857">
    <w:pPr>
      <w:pStyle w:val="Header"/>
    </w:pPr>
    <w:r w:rsidRPr="00F34DB3">
      <w:rPr>
        <w:snapToGrid w:val="0"/>
      </w:rPr>
      <w:t>Issue 00</w:t>
    </w:r>
    <w:r w:rsidR="005658C2">
      <w:rPr>
        <w:snapToGrid w:val="0"/>
      </w:rPr>
      <w:t>8</w:t>
    </w:r>
    <w:r w:rsidRPr="00F34DB3">
      <w:rPr>
        <w:snapToGrid w:val="0"/>
      </w:rPr>
      <w:t xml:space="preserve"> </w:t>
    </w:r>
    <w:r w:rsidR="00867786" w:rsidRPr="00F34DB3">
      <w:rPr>
        <w:snapToGrid w:val="0"/>
      </w:rPr>
      <w:t>–</w:t>
    </w:r>
    <w:r w:rsidRPr="00F34DB3">
      <w:rPr>
        <w:snapToGrid w:val="0"/>
      </w:rPr>
      <w:t xml:space="preserve"> </w:t>
    </w:r>
    <w:r w:rsidR="00E343D2">
      <w:rPr>
        <w:snapToGrid w:val="0"/>
      </w:rPr>
      <w:t>10</w:t>
    </w:r>
    <w:r w:rsidR="00867786" w:rsidRPr="00F34DB3">
      <w:rPr>
        <w:snapToGrid w:val="0"/>
      </w:rPr>
      <w:t>/0</w:t>
    </w:r>
    <w:r w:rsidR="00E343D2">
      <w:rPr>
        <w:snapToGrid w:val="0"/>
      </w:rPr>
      <w:t>6</w:t>
    </w:r>
    <w:r w:rsidR="00867786" w:rsidRPr="00F34DB3">
      <w:rPr>
        <w:snapToGrid w:val="0"/>
      </w:rPr>
      <w:t>/20</w:t>
    </w:r>
    <w:r w:rsidR="00A217FB" w:rsidRPr="00F34DB3">
      <w:rPr>
        <w:snapToGrid w:val="0"/>
      </w:rPr>
      <w:t>2</w:t>
    </w:r>
    <w:r w:rsidR="005658C2">
      <w:rPr>
        <w:snapToGrid w:val="0"/>
      </w:rPr>
      <w:t>5</w:t>
    </w:r>
  </w:p>
  <w:p w14:paraId="3A7B9A69" w14:textId="77777777" w:rsidR="00E02857" w:rsidRDefault="00E02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9143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F949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BC05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4" w15:restartNumberingAfterBreak="0">
    <w:nsid w:val="376B53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7C6410A"/>
    <w:multiLevelType w:val="hybridMultilevel"/>
    <w:tmpl w:val="A43AE35A"/>
    <w:lvl w:ilvl="0" w:tplc="29A4CE1E">
      <w:start w:val="1"/>
      <w:numFmt w:val="decimal"/>
      <w:lvlText w:val="%1."/>
      <w:lvlJc w:val="left"/>
      <w:pPr>
        <w:tabs>
          <w:tab w:val="num" w:pos="360"/>
        </w:tabs>
        <w:ind w:left="360" w:hanging="360"/>
      </w:pPr>
    </w:lvl>
    <w:lvl w:ilvl="1" w:tplc="0038BCA4" w:tentative="1">
      <w:start w:val="1"/>
      <w:numFmt w:val="lowerLetter"/>
      <w:lvlText w:val="%2."/>
      <w:lvlJc w:val="left"/>
      <w:pPr>
        <w:tabs>
          <w:tab w:val="num" w:pos="1440"/>
        </w:tabs>
        <w:ind w:left="1440" w:hanging="360"/>
      </w:pPr>
    </w:lvl>
    <w:lvl w:ilvl="2" w:tplc="63261D52" w:tentative="1">
      <w:start w:val="1"/>
      <w:numFmt w:val="lowerRoman"/>
      <w:lvlText w:val="%3."/>
      <w:lvlJc w:val="right"/>
      <w:pPr>
        <w:tabs>
          <w:tab w:val="num" w:pos="2160"/>
        </w:tabs>
        <w:ind w:left="2160" w:hanging="180"/>
      </w:pPr>
    </w:lvl>
    <w:lvl w:ilvl="3" w:tplc="591633B4" w:tentative="1">
      <w:start w:val="1"/>
      <w:numFmt w:val="decimal"/>
      <w:lvlText w:val="%4."/>
      <w:lvlJc w:val="left"/>
      <w:pPr>
        <w:tabs>
          <w:tab w:val="num" w:pos="2880"/>
        </w:tabs>
        <w:ind w:left="2880" w:hanging="360"/>
      </w:pPr>
    </w:lvl>
    <w:lvl w:ilvl="4" w:tplc="EB3C0DDC" w:tentative="1">
      <w:start w:val="1"/>
      <w:numFmt w:val="lowerLetter"/>
      <w:lvlText w:val="%5."/>
      <w:lvlJc w:val="left"/>
      <w:pPr>
        <w:tabs>
          <w:tab w:val="num" w:pos="3600"/>
        </w:tabs>
        <w:ind w:left="3600" w:hanging="360"/>
      </w:pPr>
    </w:lvl>
    <w:lvl w:ilvl="5" w:tplc="2C40EEF4" w:tentative="1">
      <w:start w:val="1"/>
      <w:numFmt w:val="lowerRoman"/>
      <w:lvlText w:val="%6."/>
      <w:lvlJc w:val="right"/>
      <w:pPr>
        <w:tabs>
          <w:tab w:val="num" w:pos="4320"/>
        </w:tabs>
        <w:ind w:left="4320" w:hanging="180"/>
      </w:pPr>
    </w:lvl>
    <w:lvl w:ilvl="6" w:tplc="C0E0D804" w:tentative="1">
      <w:start w:val="1"/>
      <w:numFmt w:val="decimal"/>
      <w:lvlText w:val="%7."/>
      <w:lvlJc w:val="left"/>
      <w:pPr>
        <w:tabs>
          <w:tab w:val="num" w:pos="5040"/>
        </w:tabs>
        <w:ind w:left="5040" w:hanging="360"/>
      </w:pPr>
    </w:lvl>
    <w:lvl w:ilvl="7" w:tplc="D110FABC" w:tentative="1">
      <w:start w:val="1"/>
      <w:numFmt w:val="lowerLetter"/>
      <w:lvlText w:val="%8."/>
      <w:lvlJc w:val="left"/>
      <w:pPr>
        <w:tabs>
          <w:tab w:val="num" w:pos="5760"/>
        </w:tabs>
        <w:ind w:left="5760" w:hanging="360"/>
      </w:pPr>
    </w:lvl>
    <w:lvl w:ilvl="8" w:tplc="B5900C68" w:tentative="1">
      <w:start w:val="1"/>
      <w:numFmt w:val="lowerRoman"/>
      <w:lvlText w:val="%9."/>
      <w:lvlJc w:val="right"/>
      <w:pPr>
        <w:tabs>
          <w:tab w:val="num" w:pos="6480"/>
        </w:tabs>
        <w:ind w:left="6480" w:hanging="180"/>
      </w:pPr>
    </w:lvl>
  </w:abstractNum>
  <w:abstractNum w:abstractNumId="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7" w15:restartNumberingAfterBreak="0">
    <w:nsid w:val="773A491D"/>
    <w:multiLevelType w:val="hybridMultilevel"/>
    <w:tmpl w:val="3A009F30"/>
    <w:lvl w:ilvl="0" w:tplc="A4B2A892">
      <w:start w:val="1"/>
      <w:numFmt w:val="bullet"/>
      <w:lvlText w:val=""/>
      <w:lvlJc w:val="left"/>
      <w:pPr>
        <w:tabs>
          <w:tab w:val="num" w:pos="1440"/>
        </w:tabs>
        <w:ind w:left="1440" w:hanging="360"/>
      </w:pPr>
      <w:rPr>
        <w:rFonts w:ascii="Symbol" w:hAnsi="Symbol" w:hint="default"/>
      </w:rPr>
    </w:lvl>
    <w:lvl w:ilvl="1" w:tplc="6BE01324">
      <w:start w:val="1"/>
      <w:numFmt w:val="bullet"/>
      <w:lvlText w:val="o"/>
      <w:lvlJc w:val="left"/>
      <w:pPr>
        <w:tabs>
          <w:tab w:val="num" w:pos="2160"/>
        </w:tabs>
        <w:ind w:left="2160" w:hanging="360"/>
      </w:pPr>
      <w:rPr>
        <w:rFonts w:ascii="Courier New" w:hAnsi="Courier New" w:hint="default"/>
      </w:rPr>
    </w:lvl>
    <w:lvl w:ilvl="2" w:tplc="C0E21424" w:tentative="1">
      <w:start w:val="1"/>
      <w:numFmt w:val="bullet"/>
      <w:lvlText w:val=""/>
      <w:lvlJc w:val="left"/>
      <w:pPr>
        <w:tabs>
          <w:tab w:val="num" w:pos="2880"/>
        </w:tabs>
        <w:ind w:left="2880" w:hanging="360"/>
      </w:pPr>
      <w:rPr>
        <w:rFonts w:ascii="Wingdings" w:hAnsi="Wingdings" w:hint="default"/>
      </w:rPr>
    </w:lvl>
    <w:lvl w:ilvl="3" w:tplc="028E5FAE" w:tentative="1">
      <w:start w:val="1"/>
      <w:numFmt w:val="bullet"/>
      <w:lvlText w:val=""/>
      <w:lvlJc w:val="left"/>
      <w:pPr>
        <w:tabs>
          <w:tab w:val="num" w:pos="3600"/>
        </w:tabs>
        <w:ind w:left="3600" w:hanging="360"/>
      </w:pPr>
      <w:rPr>
        <w:rFonts w:ascii="Symbol" w:hAnsi="Symbol" w:hint="default"/>
      </w:rPr>
    </w:lvl>
    <w:lvl w:ilvl="4" w:tplc="2E9C9BE8" w:tentative="1">
      <w:start w:val="1"/>
      <w:numFmt w:val="bullet"/>
      <w:lvlText w:val="o"/>
      <w:lvlJc w:val="left"/>
      <w:pPr>
        <w:tabs>
          <w:tab w:val="num" w:pos="4320"/>
        </w:tabs>
        <w:ind w:left="4320" w:hanging="360"/>
      </w:pPr>
      <w:rPr>
        <w:rFonts w:ascii="Courier New" w:hAnsi="Courier New" w:hint="default"/>
      </w:rPr>
    </w:lvl>
    <w:lvl w:ilvl="5" w:tplc="985C9AA6" w:tentative="1">
      <w:start w:val="1"/>
      <w:numFmt w:val="bullet"/>
      <w:lvlText w:val=""/>
      <w:lvlJc w:val="left"/>
      <w:pPr>
        <w:tabs>
          <w:tab w:val="num" w:pos="5040"/>
        </w:tabs>
        <w:ind w:left="5040" w:hanging="360"/>
      </w:pPr>
      <w:rPr>
        <w:rFonts w:ascii="Wingdings" w:hAnsi="Wingdings" w:hint="default"/>
      </w:rPr>
    </w:lvl>
    <w:lvl w:ilvl="6" w:tplc="40B012E4" w:tentative="1">
      <w:start w:val="1"/>
      <w:numFmt w:val="bullet"/>
      <w:lvlText w:val=""/>
      <w:lvlJc w:val="left"/>
      <w:pPr>
        <w:tabs>
          <w:tab w:val="num" w:pos="5760"/>
        </w:tabs>
        <w:ind w:left="5760" w:hanging="360"/>
      </w:pPr>
      <w:rPr>
        <w:rFonts w:ascii="Symbol" w:hAnsi="Symbol" w:hint="default"/>
      </w:rPr>
    </w:lvl>
    <w:lvl w:ilvl="7" w:tplc="F8403E64" w:tentative="1">
      <w:start w:val="1"/>
      <w:numFmt w:val="bullet"/>
      <w:lvlText w:val="o"/>
      <w:lvlJc w:val="left"/>
      <w:pPr>
        <w:tabs>
          <w:tab w:val="num" w:pos="6480"/>
        </w:tabs>
        <w:ind w:left="6480" w:hanging="360"/>
      </w:pPr>
      <w:rPr>
        <w:rFonts w:ascii="Courier New" w:hAnsi="Courier New" w:hint="default"/>
      </w:rPr>
    </w:lvl>
    <w:lvl w:ilvl="8" w:tplc="E1B09766" w:tentative="1">
      <w:start w:val="1"/>
      <w:numFmt w:val="bullet"/>
      <w:lvlText w:val=""/>
      <w:lvlJc w:val="left"/>
      <w:pPr>
        <w:tabs>
          <w:tab w:val="num" w:pos="7200"/>
        </w:tabs>
        <w:ind w:left="7200" w:hanging="360"/>
      </w:pPr>
      <w:rPr>
        <w:rFonts w:ascii="Wingdings" w:hAnsi="Wingdings" w:hint="default"/>
      </w:rPr>
    </w:lvl>
  </w:abstractNum>
  <w:num w:numId="1" w16cid:durableId="1352410829">
    <w:abstractNumId w:val="6"/>
  </w:num>
  <w:num w:numId="2" w16cid:durableId="320233771">
    <w:abstractNumId w:val="3"/>
  </w:num>
  <w:num w:numId="3" w16cid:durableId="1593851988">
    <w:abstractNumId w:val="5"/>
  </w:num>
  <w:num w:numId="4" w16cid:durableId="676468387">
    <w:abstractNumId w:val="7"/>
  </w:num>
  <w:num w:numId="5" w16cid:durableId="1710184796">
    <w:abstractNumId w:val="2"/>
  </w:num>
  <w:num w:numId="6" w16cid:durableId="1788309484">
    <w:abstractNumId w:val="0"/>
  </w:num>
  <w:num w:numId="7" w16cid:durableId="1230725832">
    <w:abstractNumId w:val="1"/>
  </w:num>
  <w:num w:numId="8" w16cid:durableId="1662657134">
    <w:abstractNumId w:val="4"/>
  </w:num>
  <w:num w:numId="9" w16cid:durableId="2091462509">
    <w:abstractNumId w:val="6"/>
  </w:num>
  <w:num w:numId="10" w16cid:durableId="19542456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17F"/>
    <w:rsid w:val="000028AA"/>
    <w:rsid w:val="0000467D"/>
    <w:rsid w:val="00011D7B"/>
    <w:rsid w:val="000453C6"/>
    <w:rsid w:val="00051061"/>
    <w:rsid w:val="00067C04"/>
    <w:rsid w:val="00085829"/>
    <w:rsid w:val="00094AEB"/>
    <w:rsid w:val="000A6AA4"/>
    <w:rsid w:val="000C176E"/>
    <w:rsid w:val="000D01DA"/>
    <w:rsid w:val="000D6BF0"/>
    <w:rsid w:val="000E5FF0"/>
    <w:rsid w:val="000E6B7C"/>
    <w:rsid w:val="000F16A5"/>
    <w:rsid w:val="00101EB2"/>
    <w:rsid w:val="00114EAC"/>
    <w:rsid w:val="001300CC"/>
    <w:rsid w:val="00135CF8"/>
    <w:rsid w:val="00157D3A"/>
    <w:rsid w:val="00157FA7"/>
    <w:rsid w:val="001637A6"/>
    <w:rsid w:val="001664FE"/>
    <w:rsid w:val="00175430"/>
    <w:rsid w:val="00181127"/>
    <w:rsid w:val="0018704D"/>
    <w:rsid w:val="001B045E"/>
    <w:rsid w:val="001B117F"/>
    <w:rsid w:val="001B2DFB"/>
    <w:rsid w:val="001B507B"/>
    <w:rsid w:val="001C4477"/>
    <w:rsid w:val="001D7090"/>
    <w:rsid w:val="001F20D1"/>
    <w:rsid w:val="001F2FDB"/>
    <w:rsid w:val="001F7BE9"/>
    <w:rsid w:val="002166DA"/>
    <w:rsid w:val="002309A9"/>
    <w:rsid w:val="00260BDC"/>
    <w:rsid w:val="002677B7"/>
    <w:rsid w:val="00273F06"/>
    <w:rsid w:val="002B0044"/>
    <w:rsid w:val="002C2B74"/>
    <w:rsid w:val="002D4534"/>
    <w:rsid w:val="002E04E8"/>
    <w:rsid w:val="00305B5D"/>
    <w:rsid w:val="0031192B"/>
    <w:rsid w:val="00317EE7"/>
    <w:rsid w:val="003219F8"/>
    <w:rsid w:val="003459BA"/>
    <w:rsid w:val="00373FBE"/>
    <w:rsid w:val="00377B6F"/>
    <w:rsid w:val="003935AC"/>
    <w:rsid w:val="00393E29"/>
    <w:rsid w:val="00396D0C"/>
    <w:rsid w:val="003A7FA2"/>
    <w:rsid w:val="003B5593"/>
    <w:rsid w:val="003C247F"/>
    <w:rsid w:val="003D4452"/>
    <w:rsid w:val="003E1233"/>
    <w:rsid w:val="003F22E8"/>
    <w:rsid w:val="00434A5E"/>
    <w:rsid w:val="00441ADA"/>
    <w:rsid w:val="0045686A"/>
    <w:rsid w:val="00461669"/>
    <w:rsid w:val="00472138"/>
    <w:rsid w:val="00480E57"/>
    <w:rsid w:val="00483FC1"/>
    <w:rsid w:val="0049361D"/>
    <w:rsid w:val="004A4FD8"/>
    <w:rsid w:val="004B321F"/>
    <w:rsid w:val="004E2E09"/>
    <w:rsid w:val="004E4FB8"/>
    <w:rsid w:val="00517A27"/>
    <w:rsid w:val="00521015"/>
    <w:rsid w:val="0052761C"/>
    <w:rsid w:val="005278C8"/>
    <w:rsid w:val="00532891"/>
    <w:rsid w:val="00534737"/>
    <w:rsid w:val="005356AD"/>
    <w:rsid w:val="005361C8"/>
    <w:rsid w:val="00540C48"/>
    <w:rsid w:val="00545932"/>
    <w:rsid w:val="0055166D"/>
    <w:rsid w:val="00553F94"/>
    <w:rsid w:val="005658C2"/>
    <w:rsid w:val="005B0DC6"/>
    <w:rsid w:val="005B5C36"/>
    <w:rsid w:val="005C7220"/>
    <w:rsid w:val="005E1C8E"/>
    <w:rsid w:val="005E5E7F"/>
    <w:rsid w:val="00603CBB"/>
    <w:rsid w:val="00605D5D"/>
    <w:rsid w:val="00616639"/>
    <w:rsid w:val="00620129"/>
    <w:rsid w:val="00620A80"/>
    <w:rsid w:val="0066746B"/>
    <w:rsid w:val="00673F6B"/>
    <w:rsid w:val="00695553"/>
    <w:rsid w:val="006C0D94"/>
    <w:rsid w:val="006F7DD5"/>
    <w:rsid w:val="0070462C"/>
    <w:rsid w:val="00704C90"/>
    <w:rsid w:val="007100F6"/>
    <w:rsid w:val="0072155C"/>
    <w:rsid w:val="00731831"/>
    <w:rsid w:val="007319F2"/>
    <w:rsid w:val="00755704"/>
    <w:rsid w:val="00773011"/>
    <w:rsid w:val="00791B93"/>
    <w:rsid w:val="007A0131"/>
    <w:rsid w:val="007A748F"/>
    <w:rsid w:val="007C1B04"/>
    <w:rsid w:val="007E348C"/>
    <w:rsid w:val="007F23C4"/>
    <w:rsid w:val="00805D35"/>
    <w:rsid w:val="008118A5"/>
    <w:rsid w:val="008166A5"/>
    <w:rsid w:val="00820A3C"/>
    <w:rsid w:val="008264DB"/>
    <w:rsid w:val="00830269"/>
    <w:rsid w:val="008520C3"/>
    <w:rsid w:val="0086110B"/>
    <w:rsid w:val="008618A9"/>
    <w:rsid w:val="00867786"/>
    <w:rsid w:val="008735BC"/>
    <w:rsid w:val="008D7371"/>
    <w:rsid w:val="008E162D"/>
    <w:rsid w:val="008E5BE0"/>
    <w:rsid w:val="008F1E0E"/>
    <w:rsid w:val="0091176F"/>
    <w:rsid w:val="00925E63"/>
    <w:rsid w:val="009261F6"/>
    <w:rsid w:val="00937641"/>
    <w:rsid w:val="0095238A"/>
    <w:rsid w:val="009733AD"/>
    <w:rsid w:val="00987EE1"/>
    <w:rsid w:val="009A7FE8"/>
    <w:rsid w:val="009D256A"/>
    <w:rsid w:val="009D7136"/>
    <w:rsid w:val="009E4DBA"/>
    <w:rsid w:val="00A018A6"/>
    <w:rsid w:val="00A1123A"/>
    <w:rsid w:val="00A217FB"/>
    <w:rsid w:val="00A219A2"/>
    <w:rsid w:val="00A30E70"/>
    <w:rsid w:val="00A418B2"/>
    <w:rsid w:val="00A552F0"/>
    <w:rsid w:val="00A57934"/>
    <w:rsid w:val="00A76992"/>
    <w:rsid w:val="00A8338A"/>
    <w:rsid w:val="00A902C4"/>
    <w:rsid w:val="00A9415B"/>
    <w:rsid w:val="00AB46A5"/>
    <w:rsid w:val="00AC571A"/>
    <w:rsid w:val="00AF3102"/>
    <w:rsid w:val="00B10CA7"/>
    <w:rsid w:val="00B226AD"/>
    <w:rsid w:val="00B2420E"/>
    <w:rsid w:val="00B24591"/>
    <w:rsid w:val="00B3102A"/>
    <w:rsid w:val="00B56471"/>
    <w:rsid w:val="00B74416"/>
    <w:rsid w:val="00B813AB"/>
    <w:rsid w:val="00B85671"/>
    <w:rsid w:val="00BA6917"/>
    <w:rsid w:val="00BC6CDC"/>
    <w:rsid w:val="00BD0E7B"/>
    <w:rsid w:val="00BF4A08"/>
    <w:rsid w:val="00C11894"/>
    <w:rsid w:val="00C212A8"/>
    <w:rsid w:val="00C24511"/>
    <w:rsid w:val="00C47BB7"/>
    <w:rsid w:val="00C50EBB"/>
    <w:rsid w:val="00C67C8D"/>
    <w:rsid w:val="00C76C49"/>
    <w:rsid w:val="00CA1F81"/>
    <w:rsid w:val="00CA43EA"/>
    <w:rsid w:val="00D13904"/>
    <w:rsid w:val="00D310AF"/>
    <w:rsid w:val="00D429C5"/>
    <w:rsid w:val="00D50075"/>
    <w:rsid w:val="00D551EA"/>
    <w:rsid w:val="00D655FD"/>
    <w:rsid w:val="00DA5167"/>
    <w:rsid w:val="00DC00E2"/>
    <w:rsid w:val="00DC2E73"/>
    <w:rsid w:val="00E02857"/>
    <w:rsid w:val="00E12339"/>
    <w:rsid w:val="00E2482D"/>
    <w:rsid w:val="00E24F0E"/>
    <w:rsid w:val="00E33A0A"/>
    <w:rsid w:val="00E343D2"/>
    <w:rsid w:val="00E4160B"/>
    <w:rsid w:val="00E50750"/>
    <w:rsid w:val="00E64098"/>
    <w:rsid w:val="00E95BD6"/>
    <w:rsid w:val="00EB49B3"/>
    <w:rsid w:val="00EB6B51"/>
    <w:rsid w:val="00ED37E6"/>
    <w:rsid w:val="00ED4730"/>
    <w:rsid w:val="00EE5CE4"/>
    <w:rsid w:val="00EF0ABA"/>
    <w:rsid w:val="00EF19FE"/>
    <w:rsid w:val="00F34DB3"/>
    <w:rsid w:val="00F5797C"/>
    <w:rsid w:val="00F57D80"/>
    <w:rsid w:val="00F62398"/>
    <w:rsid w:val="00F62497"/>
    <w:rsid w:val="00F82EF6"/>
    <w:rsid w:val="00FC1F06"/>
    <w:rsid w:val="00FE6EE6"/>
    <w:rsid w:val="00FE7872"/>
    <w:rsid w:val="0526FD8B"/>
    <w:rsid w:val="2987B962"/>
    <w:rsid w:val="2E9A2BE4"/>
    <w:rsid w:val="421F33D0"/>
    <w:rsid w:val="56AF8BB6"/>
    <w:rsid w:val="5A666E1E"/>
    <w:rsid w:val="7061803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F7CBE08"/>
  <w15:chartTrackingRefBased/>
  <w15:docId w15:val="{17A03190-6F91-4F8E-A736-5FB4DF5C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character" w:customStyle="1" w:styleId="EmailStyle53">
    <w:name w:val="EmailStyle53"/>
    <w:rPr>
      <w:rFonts w:ascii="Arial" w:hAnsi="Arial"/>
      <w:color w:val="000080"/>
      <w:sz w:val="20"/>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E1233"/>
    <w:rPr>
      <w:sz w:val="16"/>
      <w:szCs w:val="16"/>
    </w:rPr>
  </w:style>
  <w:style w:type="paragraph" w:styleId="CommentText">
    <w:name w:val="annotation text"/>
    <w:basedOn w:val="Normal"/>
    <w:link w:val="CommentTextChar"/>
    <w:rsid w:val="003E1233"/>
  </w:style>
  <w:style w:type="character" w:customStyle="1" w:styleId="CommentTextChar">
    <w:name w:val="Comment Text Char"/>
    <w:link w:val="CommentText"/>
    <w:rsid w:val="003E1233"/>
    <w:rPr>
      <w:rFonts w:ascii="Arial" w:hAnsi="Arial"/>
      <w:lang w:eastAsia="en-US"/>
    </w:rPr>
  </w:style>
  <w:style w:type="paragraph" w:styleId="CommentSubject">
    <w:name w:val="annotation subject"/>
    <w:basedOn w:val="CommentText"/>
    <w:next w:val="CommentText"/>
    <w:link w:val="CommentSubjectChar"/>
    <w:rsid w:val="003E1233"/>
    <w:rPr>
      <w:b/>
      <w:bCs/>
    </w:rPr>
  </w:style>
  <w:style w:type="character" w:customStyle="1" w:styleId="CommentSubjectChar">
    <w:name w:val="Comment Subject Char"/>
    <w:link w:val="CommentSubject"/>
    <w:rsid w:val="003E1233"/>
    <w:rPr>
      <w:rFonts w:ascii="Arial" w:hAnsi="Arial"/>
      <w:b/>
      <w:bCs/>
      <w:lang w:eastAsia="en-US"/>
    </w:rPr>
  </w:style>
  <w:style w:type="paragraph" w:styleId="Revision">
    <w:name w:val="Revision"/>
    <w:hidden/>
    <w:uiPriority w:val="99"/>
    <w:semiHidden/>
    <w:rsid w:val="00A217FB"/>
    <w:rPr>
      <w:rFonts w:ascii="Arial" w:hAnsi="Arial"/>
      <w:lang w:eastAsia="en-US"/>
    </w:rPr>
  </w:style>
  <w:style w:type="character" w:styleId="Mention">
    <w:name w:val="Mention"/>
    <w:basedOn w:val="DefaultParagraphFont"/>
    <w:uiPriority w:val="99"/>
    <w:unhideWhenUsed/>
    <w:rsid w:val="00534737"/>
    <w:rPr>
      <w:color w:val="2B579A"/>
      <w:shd w:val="clear" w:color="auto" w:fill="E1DFDD"/>
    </w:rPr>
  </w:style>
  <w:style w:type="character" w:customStyle="1" w:styleId="normaltextrun">
    <w:name w:val="normaltextrun"/>
    <w:basedOn w:val="DefaultParagraphFont"/>
    <w:rsid w:val="007A0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vsd"/><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oleObject" Target="embeddings/Microsoft_Visio_2003-2010_Drawing3.vsd"/><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Microsoft_Visio_2003-2010_Drawing1.vsd"/><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Microsoft_Visio_2003-2010_Drawing2.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C46F44E5CB4144B14721DA3AAC8360" ma:contentTypeVersion="6" ma:contentTypeDescription="Create a new document." ma:contentTypeScope="" ma:versionID="27fcc6885e4662ed3da1930a0949d568">
  <xsd:schema xmlns:xsd="http://www.w3.org/2001/XMLSchema" xmlns:xs="http://www.w3.org/2001/XMLSchema" xmlns:p="http://schemas.microsoft.com/office/2006/metadata/properties" xmlns:ns2="6032ed8b-3e71-4b2f-ab7b-020545ac21c9" xmlns:ns3="2e3132a0-aaf2-4326-8928-c084593c093d" xmlns:ns4="63cc5491-11d0-42b6-aa67-deea8f49087f" xmlns:ns5="35ebc48a-dc9e-45bc-8496-b347132bae57" targetNamespace="http://schemas.microsoft.com/office/2006/metadata/properties" ma:root="true" ma:fieldsID="f68e1f16dc88a928ead572aab92025b5" ns2:_="" ns3:_="" ns4:_="" ns5:_="">
    <xsd:import namespace="6032ed8b-3e71-4b2f-ab7b-020545ac21c9"/>
    <xsd:import namespace="2e3132a0-aaf2-4326-8928-c084593c093d"/>
    <xsd:import namespace="63cc5491-11d0-42b6-aa67-deea8f49087f"/>
    <xsd:import namespace="35ebc48a-dc9e-45bc-8496-b347132bae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ObjectDetectorVersion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cc5491-11d0-42b6-aa67-deea8f49087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85fefd14-5d55-4234-9e3d-a596bbbe9ae8" ma:termSetId="09814cd3-568e-fe90-9814-8d621ff8fb84" ma:anchorId="fba54fb3-c3e1-fe81-a776-ca4b69148c4d" ma:open="true" ma:isKeyword="false">
      <xsd:complexType>
        <xsd:sequence>
          <xsd:element ref="pc:Terms" minOccurs="0" maxOccurs="1"/>
        </xsd:sequence>
      </xsd:complex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ebc48a-dc9e-45bc-8496-b347132bae57"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8d538d1-1f4a-4c59-9947-dc698ca978ed}" ma:internalName="TaxCatchAll" ma:showField="CatchAllData" ma:web="35ebc48a-dc9e-45bc-8496-b347132bae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3cc5491-11d0-42b6-aa67-deea8f49087f">
      <Terms xmlns="http://schemas.microsoft.com/office/infopath/2007/PartnerControls"/>
    </lcf76f155ced4ddcb4097134ff3c332f>
    <TaxCatchAll xmlns="35ebc48a-dc9e-45bc-8496-b347132bae5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3D4D6D-2D21-46A3-A29C-807E74FFA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63cc5491-11d0-42b6-aa67-deea8f49087f"/>
    <ds:schemaRef ds:uri="35ebc48a-dc9e-45bc-8496-b347132ba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D6B15-FA98-40DE-B478-F1E3F66079E6}">
  <ds:schemaRefs>
    <ds:schemaRef ds:uri="http://schemas.microsoft.com/office/2006/metadata/properties"/>
    <ds:schemaRef ds:uri="http://schemas.microsoft.com/office/infopath/2007/PartnerControls"/>
    <ds:schemaRef ds:uri="63cc5491-11d0-42b6-aa67-deea8f49087f"/>
    <ds:schemaRef ds:uri="35ebc48a-dc9e-45bc-8496-b347132bae57"/>
  </ds:schemaRefs>
</ds:datastoreItem>
</file>

<file path=customXml/itemProps3.xml><?xml version="1.0" encoding="utf-8"?>
<ds:datastoreItem xmlns:ds="http://schemas.openxmlformats.org/officeDocument/2006/customXml" ds:itemID="{D32FA28C-1C8E-4DEF-B9A1-2582952B36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1899</Words>
  <Characters>10826</Characters>
  <Application>Microsoft Office Word</Application>
  <DocSecurity>4</DocSecurity>
  <Lines>90</Lines>
  <Paragraphs>25</Paragraphs>
  <ScaleCrop>false</ScaleCrop>
  <Company>NGC</Company>
  <LinksUpToDate>false</LinksUpToDate>
  <CharactersWithSpaces>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18-6 Issue 007 Variation to Agreements</dc:title>
  <dc:subject/>
  <dc:creator>Peaceful</dc:creator>
  <cp:keywords/>
  <cp:lastModifiedBy>Tammy Meek (NESO)</cp:lastModifiedBy>
  <cp:revision>73</cp:revision>
  <cp:lastPrinted>2025-06-06T00:30:00Z</cp:lastPrinted>
  <dcterms:created xsi:type="dcterms:W3CDTF">2023-10-19T02:57:00Z</dcterms:created>
  <dcterms:modified xsi:type="dcterms:W3CDTF">2025-10-16T09:28:00Z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0x010100B4C46F44E5CB4144B14721DA3AAC8360</vt:lpwstr>
  </property>
  <property fmtid="{D5CDD505-2E9C-101B-9397-08002B2CF9AE}" pid="5" name="MediaServiceImageTags">
    <vt:lpwstr/>
  </property>
  <property fmtid="{D5CDD505-2E9C-101B-9397-08002B2CF9AE}" pid="6" name="Order">
    <vt:r8>2879100</vt:r8>
  </property>
  <property fmtid="{D5CDD505-2E9C-101B-9397-08002B2CF9AE}" pid="7" name="docLang">
    <vt:lpwstr>en</vt:lpwstr>
  </property>
</Properties>
</file>